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4A512D">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192FA7" w:rsidRDefault="000D6DA7" w:rsidP="004A512D">
            <w:pPr>
              <w:pStyle w:val="TabletitleBR"/>
              <w:keepNext w:val="0"/>
              <w:keepLines w:val="0"/>
              <w:tabs>
                <w:tab w:val="center" w:pos="4680"/>
              </w:tabs>
              <w:suppressAutoHyphens/>
              <w:spacing w:after="0"/>
              <w:rPr>
                <w:spacing w:val="-3"/>
                <w:sz w:val="22"/>
                <w:szCs w:val="22"/>
              </w:rPr>
            </w:pPr>
            <w:r w:rsidRPr="00192FA7">
              <w:rPr>
                <w:spacing w:val="-3"/>
                <w:sz w:val="22"/>
                <w:szCs w:val="22"/>
              </w:rPr>
              <w:t>U.S. Radiocommunications Sector</w:t>
            </w:r>
          </w:p>
          <w:p w14:paraId="79D6DDAD" w14:textId="77777777" w:rsidR="000D6DA7" w:rsidRPr="00192FA7" w:rsidRDefault="000D6DA7" w:rsidP="004A512D">
            <w:pPr>
              <w:pStyle w:val="TabletitleBR"/>
              <w:rPr>
                <w:spacing w:val="-3"/>
                <w:sz w:val="22"/>
                <w:szCs w:val="22"/>
              </w:rPr>
            </w:pPr>
            <w:r w:rsidRPr="00192FA7">
              <w:rPr>
                <w:spacing w:val="-3"/>
                <w:sz w:val="22"/>
                <w:szCs w:val="22"/>
              </w:rPr>
              <w:t>Fact Sheet</w:t>
            </w:r>
          </w:p>
        </w:tc>
      </w:tr>
      <w:tr w:rsidR="000D6DA7" w:rsidRPr="00F0755D" w14:paraId="0703C036" w14:textId="77777777" w:rsidTr="004A512D">
        <w:trPr>
          <w:jc w:val="center"/>
        </w:trPr>
        <w:tc>
          <w:tcPr>
            <w:tcW w:w="4370" w:type="dxa"/>
            <w:tcBorders>
              <w:top w:val="single" w:sz="6" w:space="0" w:color="auto"/>
              <w:left w:val="double" w:sz="6" w:space="0" w:color="auto"/>
            </w:tcBorders>
          </w:tcPr>
          <w:p w14:paraId="6D7C9F9F" w14:textId="6E4026BB" w:rsidR="000D6DA7" w:rsidRPr="00192FA7" w:rsidRDefault="000D6DA7" w:rsidP="004A512D">
            <w:pPr>
              <w:spacing w:after="120"/>
              <w:ind w:left="900" w:right="144" w:hanging="756"/>
            </w:pPr>
            <w:r w:rsidRPr="00192FA7">
              <w:rPr>
                <w:b/>
              </w:rPr>
              <w:t>Working Party:</w:t>
            </w:r>
            <w:r w:rsidRPr="00192FA7">
              <w:t xml:space="preserve">  ITU-R WP </w:t>
            </w:r>
            <w:r w:rsidR="00E44140">
              <w:t>5</w:t>
            </w:r>
            <w:r w:rsidR="00F33736">
              <w:t>B</w:t>
            </w:r>
          </w:p>
        </w:tc>
        <w:tc>
          <w:tcPr>
            <w:tcW w:w="5008" w:type="dxa"/>
            <w:gridSpan w:val="2"/>
            <w:tcBorders>
              <w:top w:val="single" w:sz="6" w:space="0" w:color="auto"/>
              <w:right w:val="double" w:sz="6" w:space="0" w:color="auto"/>
            </w:tcBorders>
          </w:tcPr>
          <w:p w14:paraId="61048F8B" w14:textId="3B35AC8C" w:rsidR="000D6DA7" w:rsidRPr="00F0755D" w:rsidRDefault="000D6DA7" w:rsidP="002B3DCA">
            <w:pPr>
              <w:spacing w:after="120"/>
              <w:ind w:left="144" w:right="144"/>
              <w:rPr>
                <w:lang w:val="pt-BR"/>
              </w:rPr>
            </w:pPr>
            <w:r w:rsidRPr="00F0755D">
              <w:rPr>
                <w:b/>
                <w:lang w:val="pt-BR"/>
              </w:rPr>
              <w:t>Document No:</w:t>
            </w:r>
            <w:r w:rsidR="00EA1409" w:rsidRPr="00F0755D">
              <w:rPr>
                <w:lang w:val="pt-BR"/>
              </w:rPr>
              <w:t xml:space="preserve">  </w:t>
            </w:r>
            <w:r w:rsidR="00172D70" w:rsidRPr="00F0755D">
              <w:rPr>
                <w:lang w:val="pt-BR"/>
              </w:rPr>
              <w:t>USWP</w:t>
            </w:r>
            <w:r w:rsidR="00E44140" w:rsidRPr="00F0755D">
              <w:rPr>
                <w:lang w:val="pt-BR"/>
              </w:rPr>
              <w:t>5</w:t>
            </w:r>
            <w:r w:rsidR="00F33736">
              <w:rPr>
                <w:lang w:val="pt-BR"/>
              </w:rPr>
              <w:t>B_xyz</w:t>
            </w:r>
          </w:p>
        </w:tc>
      </w:tr>
      <w:tr w:rsidR="000D6DA7" w14:paraId="1FFDA5D2" w14:textId="77777777" w:rsidTr="004A512D">
        <w:trPr>
          <w:jc w:val="center"/>
        </w:trPr>
        <w:tc>
          <w:tcPr>
            <w:tcW w:w="4370" w:type="dxa"/>
            <w:tcBorders>
              <w:left w:val="double" w:sz="6" w:space="0" w:color="auto"/>
            </w:tcBorders>
          </w:tcPr>
          <w:p w14:paraId="35F17CA2" w14:textId="31E42EF3" w:rsidR="000D6DA7" w:rsidRPr="00E44140" w:rsidRDefault="000D6DA7" w:rsidP="0031259E">
            <w:pPr>
              <w:pStyle w:val="DocData"/>
              <w:framePr w:hSpace="0" w:wrap="auto" w:hAnchor="text" w:yAlign="inline"/>
            </w:pPr>
            <w:r w:rsidRPr="00192FA7">
              <w:t xml:space="preserve">Ref:  </w:t>
            </w:r>
            <w:r w:rsidR="00E44140">
              <w:t xml:space="preserve">Resolution </w:t>
            </w:r>
            <w:r w:rsidR="00E44140" w:rsidRPr="00E44140">
              <w:rPr>
                <w:bCs/>
              </w:rPr>
              <w:t>256 (WRC-23)</w:t>
            </w:r>
          </w:p>
        </w:tc>
        <w:tc>
          <w:tcPr>
            <w:tcW w:w="5008" w:type="dxa"/>
            <w:gridSpan w:val="2"/>
            <w:tcBorders>
              <w:right w:val="double" w:sz="6" w:space="0" w:color="auto"/>
            </w:tcBorders>
          </w:tcPr>
          <w:p w14:paraId="0C47225B" w14:textId="121CE074" w:rsidR="000D6DA7" w:rsidRPr="00192FA7" w:rsidRDefault="000D6DA7" w:rsidP="0017259F">
            <w:pPr>
              <w:tabs>
                <w:tab w:val="left" w:pos="162"/>
              </w:tabs>
              <w:spacing w:before="0"/>
              <w:ind w:left="612" w:right="144" w:hanging="468"/>
            </w:pPr>
            <w:r w:rsidRPr="00192FA7">
              <w:rPr>
                <w:b/>
              </w:rPr>
              <w:t>Date:</w:t>
            </w:r>
            <w:r w:rsidR="00650E47" w:rsidRPr="00192FA7">
              <w:t xml:space="preserve">  </w:t>
            </w:r>
            <w:r w:rsidR="00CC035F" w:rsidRPr="00192FA7">
              <w:t xml:space="preserve"> </w:t>
            </w:r>
            <w:r w:rsidR="00410CE0">
              <w:t>2/</w:t>
            </w:r>
            <w:r w:rsidR="00793A18">
              <w:t>8</w:t>
            </w:r>
            <w:r w:rsidR="00F33736">
              <w:t>/25</w:t>
            </w:r>
          </w:p>
        </w:tc>
      </w:tr>
      <w:tr w:rsidR="000D6DA7" w:rsidRPr="007349A7" w14:paraId="093B2714" w14:textId="77777777" w:rsidTr="004A512D">
        <w:trPr>
          <w:jc w:val="center"/>
        </w:trPr>
        <w:tc>
          <w:tcPr>
            <w:tcW w:w="9378" w:type="dxa"/>
            <w:gridSpan w:val="3"/>
            <w:tcBorders>
              <w:left w:val="double" w:sz="6" w:space="0" w:color="auto"/>
              <w:right w:val="double" w:sz="6" w:space="0" w:color="auto"/>
            </w:tcBorders>
          </w:tcPr>
          <w:p w14:paraId="60CF3BEF" w14:textId="52B68A0E" w:rsidR="000D6DA7" w:rsidRPr="00192FA7" w:rsidRDefault="000D6DA7" w:rsidP="0083037A">
            <w:pPr>
              <w:pStyle w:val="BodyTextIndent"/>
              <w:ind w:left="187"/>
              <w:rPr>
                <w:bCs/>
              </w:rPr>
            </w:pPr>
            <w:r w:rsidRPr="00192FA7">
              <w:rPr>
                <w:b/>
                <w:bCs/>
              </w:rPr>
              <w:t>Document Title:</w:t>
            </w:r>
            <w:r w:rsidR="00E81F3E">
              <w:rPr>
                <w:bCs/>
              </w:rPr>
              <w:t xml:space="preserve"> </w:t>
            </w:r>
            <w:r w:rsidR="00E81F3E" w:rsidRPr="00E81F3E">
              <w:rPr>
                <w:bCs/>
                <w:szCs w:val="24"/>
                <w:lang w:eastAsia="zh-CN"/>
              </w:rPr>
              <w:t xml:space="preserve">Additional technical information for sharing studies </w:t>
            </w:r>
            <w:r w:rsidR="00E81F3E" w:rsidRPr="00E81F3E">
              <w:rPr>
                <w:bCs/>
                <w:szCs w:val="24"/>
                <w:lang w:eastAsia="zh-CN"/>
              </w:rPr>
              <w:br/>
              <w:t>under WRC-27 agenda item 1.7</w:t>
            </w:r>
          </w:p>
        </w:tc>
      </w:tr>
      <w:tr w:rsidR="000D6DA7" w:rsidRPr="007B23C0" w14:paraId="588452E5" w14:textId="77777777" w:rsidTr="004A512D">
        <w:trPr>
          <w:jc w:val="center"/>
        </w:trPr>
        <w:tc>
          <w:tcPr>
            <w:tcW w:w="4428" w:type="dxa"/>
            <w:gridSpan w:val="2"/>
            <w:tcBorders>
              <w:left w:val="double" w:sz="6" w:space="0" w:color="auto"/>
            </w:tcBorders>
          </w:tcPr>
          <w:p w14:paraId="3D56E948" w14:textId="77777777" w:rsidR="000D6DA7" w:rsidRPr="00192FA7" w:rsidRDefault="000D6DA7" w:rsidP="004A512D">
            <w:pPr>
              <w:ind w:left="144" w:right="144"/>
              <w:rPr>
                <w:b/>
              </w:rPr>
            </w:pPr>
            <w:r w:rsidRPr="00192FA7">
              <w:rPr>
                <w:b/>
              </w:rPr>
              <w:t>Author(s)/Contributors(s):</w:t>
            </w:r>
          </w:p>
          <w:p w14:paraId="0DB40365" w14:textId="1A02844B" w:rsidR="0058660A" w:rsidRPr="00192FA7" w:rsidRDefault="000F4F73" w:rsidP="0058660A">
            <w:pPr>
              <w:spacing w:before="0"/>
              <w:ind w:left="144" w:right="144"/>
              <w:rPr>
                <w:bCs/>
                <w:iCs/>
              </w:rPr>
            </w:pPr>
            <w:r w:rsidRPr="00192FA7">
              <w:rPr>
                <w:bCs/>
                <w:iCs/>
              </w:rPr>
              <w:t>Michael Mullinix</w:t>
            </w:r>
          </w:p>
          <w:p w14:paraId="46D0DD62" w14:textId="0A4C9140" w:rsidR="000F4F73" w:rsidRPr="00192FA7" w:rsidRDefault="000F4F73" w:rsidP="0058660A">
            <w:pPr>
              <w:spacing w:before="0"/>
              <w:ind w:left="144" w:right="144"/>
              <w:rPr>
                <w:bCs/>
                <w:iCs/>
              </w:rPr>
            </w:pPr>
            <w:r w:rsidRPr="00192FA7">
              <w:rPr>
                <w:bCs/>
                <w:iCs/>
              </w:rPr>
              <w:t>CTIA</w:t>
            </w:r>
          </w:p>
          <w:p w14:paraId="4DF2E4B3" w14:textId="77777777" w:rsidR="0058660A" w:rsidRPr="00192FA7" w:rsidRDefault="0058660A" w:rsidP="0058660A">
            <w:pPr>
              <w:spacing w:before="0"/>
              <w:ind w:right="144"/>
              <w:rPr>
                <w:bCs/>
                <w:iCs/>
              </w:rPr>
            </w:pPr>
          </w:p>
          <w:p w14:paraId="00DFCE18" w14:textId="1CF925C7" w:rsidR="00A474D9" w:rsidRPr="00192FA7" w:rsidRDefault="00A474D9" w:rsidP="000F4F73">
            <w:pPr>
              <w:spacing w:before="0"/>
              <w:ind w:left="144" w:right="144"/>
              <w:rPr>
                <w:bCs/>
                <w:iCs/>
                <w:lang w:val="it-IT"/>
              </w:rPr>
            </w:pPr>
          </w:p>
        </w:tc>
        <w:tc>
          <w:tcPr>
            <w:tcW w:w="4950" w:type="dxa"/>
            <w:tcBorders>
              <w:right w:val="double" w:sz="6" w:space="0" w:color="auto"/>
            </w:tcBorders>
          </w:tcPr>
          <w:p w14:paraId="24F215C2" w14:textId="77777777" w:rsidR="000D6DA7" w:rsidRPr="00192FA7" w:rsidRDefault="000D6DA7" w:rsidP="004A512D">
            <w:pPr>
              <w:ind w:left="144" w:right="144"/>
              <w:rPr>
                <w:bCs/>
                <w:lang w:val="it-IT"/>
              </w:rPr>
            </w:pPr>
          </w:p>
          <w:p w14:paraId="2362246D" w14:textId="5D702C1C" w:rsidR="0058660A" w:rsidRPr="00192FA7" w:rsidRDefault="0058660A" w:rsidP="0058660A">
            <w:pPr>
              <w:spacing w:before="0"/>
              <w:ind w:left="144" w:right="144"/>
              <w:rPr>
                <w:bCs/>
                <w:lang w:val="fr-FR"/>
              </w:rPr>
            </w:pPr>
            <w:r w:rsidRPr="00192FA7">
              <w:rPr>
                <w:bCs/>
                <w:lang w:val="fr-FR"/>
              </w:rPr>
              <w:t xml:space="preserve">Phone: </w:t>
            </w:r>
            <w:r w:rsidR="000F4F73" w:rsidRPr="00192FA7">
              <w:rPr>
                <w:bCs/>
                <w:lang w:val="fr-FR"/>
              </w:rPr>
              <w:t>301-639-7159</w:t>
            </w:r>
          </w:p>
          <w:p w14:paraId="071C3B80" w14:textId="073FBD22" w:rsidR="0058660A" w:rsidRPr="00192FA7" w:rsidRDefault="0058660A" w:rsidP="0058660A">
            <w:pPr>
              <w:spacing w:before="0"/>
              <w:ind w:left="144" w:right="144"/>
              <w:rPr>
                <w:bCs/>
                <w:color w:val="000000"/>
                <w:lang w:val="fr-FR"/>
              </w:rPr>
            </w:pPr>
            <w:r w:rsidRPr="00192FA7">
              <w:rPr>
                <w:bCs/>
                <w:color w:val="000000"/>
                <w:lang w:val="fr-FR"/>
              </w:rPr>
              <w:t xml:space="preserve">Email: </w:t>
            </w:r>
            <w:r w:rsidR="000F4F73" w:rsidRPr="00192FA7">
              <w:rPr>
                <w:bCs/>
                <w:color w:val="000000"/>
                <w:lang w:val="fr-FR"/>
              </w:rPr>
              <w:t>mmullinix@ctia.org</w:t>
            </w:r>
          </w:p>
          <w:p w14:paraId="61233F11" w14:textId="3FF7A95A" w:rsidR="0058660A" w:rsidRPr="00192FA7" w:rsidRDefault="000F4F73" w:rsidP="0058660A">
            <w:pPr>
              <w:spacing w:before="0"/>
              <w:ind w:right="144"/>
              <w:rPr>
                <w:bCs/>
                <w:lang w:val="fr-FR"/>
              </w:rPr>
            </w:pPr>
            <w:r w:rsidRPr="00192FA7">
              <w:rPr>
                <w:bCs/>
                <w:lang w:val="fr-FR"/>
              </w:rPr>
              <w:t xml:space="preserve">  </w:t>
            </w:r>
          </w:p>
          <w:p w14:paraId="03E051C2" w14:textId="77777777" w:rsidR="000F4F73" w:rsidRPr="00192FA7" w:rsidRDefault="000F4F73" w:rsidP="0058660A">
            <w:pPr>
              <w:spacing w:before="0"/>
              <w:ind w:right="144"/>
              <w:rPr>
                <w:bCs/>
                <w:lang w:val="fr-FR"/>
              </w:rPr>
            </w:pPr>
          </w:p>
          <w:p w14:paraId="4523B975" w14:textId="77777777" w:rsidR="0051744D" w:rsidRPr="00192FA7" w:rsidRDefault="0051744D" w:rsidP="0058660A">
            <w:pPr>
              <w:spacing w:before="0"/>
              <w:ind w:right="144"/>
              <w:rPr>
                <w:bCs/>
                <w:lang w:val="fr-FR"/>
              </w:rPr>
            </w:pPr>
          </w:p>
          <w:p w14:paraId="0E502D36" w14:textId="77777777" w:rsidR="00795449" w:rsidRPr="007B23C0" w:rsidRDefault="00795449" w:rsidP="0058660A">
            <w:pPr>
              <w:spacing w:before="0"/>
              <w:ind w:right="144"/>
              <w:rPr>
                <w:bCs/>
                <w:iCs/>
                <w:lang w:val="fr-FR"/>
              </w:rPr>
            </w:pPr>
          </w:p>
          <w:p w14:paraId="729EFE07" w14:textId="5726B37F" w:rsidR="004C757E" w:rsidRPr="00192FA7" w:rsidRDefault="00795449" w:rsidP="000F4F73">
            <w:pPr>
              <w:spacing w:before="0"/>
              <w:ind w:right="144"/>
              <w:rPr>
                <w:bCs/>
                <w:color w:val="000000"/>
                <w:lang w:val="fr-FR"/>
              </w:rPr>
            </w:pPr>
            <w:r w:rsidRPr="007B23C0">
              <w:rPr>
                <w:bCs/>
                <w:iCs/>
                <w:lang w:val="fr-FR"/>
              </w:rPr>
              <w:t xml:space="preserve">  </w:t>
            </w:r>
          </w:p>
        </w:tc>
      </w:tr>
      <w:tr w:rsidR="000D6DA7" w:rsidRPr="00001E89" w14:paraId="5AE13B7D" w14:textId="77777777" w:rsidTr="004A512D">
        <w:trPr>
          <w:jc w:val="center"/>
        </w:trPr>
        <w:tc>
          <w:tcPr>
            <w:tcW w:w="9378" w:type="dxa"/>
            <w:gridSpan w:val="3"/>
            <w:tcBorders>
              <w:left w:val="double" w:sz="6" w:space="0" w:color="auto"/>
              <w:right w:val="double" w:sz="6" w:space="0" w:color="auto"/>
            </w:tcBorders>
          </w:tcPr>
          <w:p w14:paraId="676CFADF" w14:textId="74677E57" w:rsidR="000D6DA7" w:rsidRPr="00192FA7" w:rsidRDefault="000D6DA7" w:rsidP="00475C63">
            <w:pPr>
              <w:spacing w:after="120"/>
              <w:ind w:left="187" w:right="144"/>
              <w:rPr>
                <w:bCs/>
              </w:rPr>
            </w:pPr>
            <w:r w:rsidRPr="00192FA7">
              <w:rPr>
                <w:b/>
              </w:rPr>
              <w:t>Purpose/Objective:</w:t>
            </w:r>
            <w:r w:rsidRPr="00192FA7">
              <w:rPr>
                <w:bCs/>
              </w:rPr>
              <w:t xml:space="preserve">  </w:t>
            </w:r>
            <w:bookmarkStart w:id="0" w:name="_Hlk30001984"/>
            <w:r w:rsidR="00647CCB" w:rsidRPr="00192FA7">
              <w:rPr>
                <w:bCs/>
              </w:rPr>
              <w:t>This contribution</w:t>
            </w:r>
            <w:r w:rsidR="006D5EFE" w:rsidRPr="00192FA7">
              <w:rPr>
                <w:bCs/>
              </w:rPr>
              <w:t xml:space="preserve"> </w:t>
            </w:r>
            <w:r w:rsidR="00E44140">
              <w:rPr>
                <w:bCs/>
              </w:rPr>
              <w:t>pr</w:t>
            </w:r>
            <w:r w:rsidR="00DA22B5">
              <w:rPr>
                <w:bCs/>
              </w:rPr>
              <w:t>esents a</w:t>
            </w:r>
            <w:bookmarkEnd w:id="0"/>
            <w:r w:rsidR="00E81F3E">
              <w:rPr>
                <w:bCs/>
              </w:rPr>
              <w:t>dditional information on radio altimeters and WAIC operating in the 4.2-4.4 GHz band.</w:t>
            </w:r>
          </w:p>
        </w:tc>
      </w:tr>
      <w:tr w:rsidR="000D6DA7" w:rsidRPr="000C4B2B" w14:paraId="5194B492" w14:textId="77777777" w:rsidTr="004A512D">
        <w:trPr>
          <w:trHeight w:val="1776"/>
          <w:jc w:val="center"/>
        </w:trPr>
        <w:tc>
          <w:tcPr>
            <w:tcW w:w="9378" w:type="dxa"/>
            <w:gridSpan w:val="3"/>
            <w:tcBorders>
              <w:left w:val="double" w:sz="6" w:space="0" w:color="auto"/>
              <w:right w:val="double" w:sz="6" w:space="0" w:color="auto"/>
            </w:tcBorders>
          </w:tcPr>
          <w:p w14:paraId="0DB41BA1" w14:textId="0B4F1BD6" w:rsidR="000D6DA7" w:rsidRPr="00192FA7" w:rsidRDefault="000D6DA7" w:rsidP="00DB736D">
            <w:pPr>
              <w:spacing w:after="120"/>
              <w:ind w:left="187" w:right="144"/>
              <w:rPr>
                <w:bCs/>
                <w:lang w:val="en-US"/>
              </w:rPr>
            </w:pPr>
            <w:r w:rsidRPr="00192FA7">
              <w:rPr>
                <w:b/>
              </w:rPr>
              <w:t>Abstract:</w:t>
            </w:r>
            <w:r w:rsidR="00D30DE8" w:rsidRPr="00192FA7">
              <w:rPr>
                <w:bCs/>
              </w:rPr>
              <w:t xml:space="preserve">  </w:t>
            </w:r>
            <w:r w:rsidR="00DA22B5" w:rsidRPr="00192FA7">
              <w:rPr>
                <w:bCs/>
              </w:rPr>
              <w:t xml:space="preserve">This contribution </w:t>
            </w:r>
            <w:r w:rsidR="00E81F3E">
              <w:rPr>
                <w:bCs/>
              </w:rPr>
              <w:t>presents additional information for WP 5B’s consideration when developing their response liaison station to WP 5D concerning WRC-27 agenda item 1.7.</w:t>
            </w:r>
          </w:p>
        </w:tc>
      </w:tr>
    </w:tbl>
    <w:p w14:paraId="507A71CE" w14:textId="397F11D7" w:rsidR="00E24935" w:rsidRDefault="00E24935">
      <w:pPr>
        <w:tabs>
          <w:tab w:val="clear" w:pos="1134"/>
          <w:tab w:val="clear" w:pos="1871"/>
          <w:tab w:val="clear" w:pos="2268"/>
        </w:tabs>
        <w:overflowPunct/>
        <w:autoSpaceDE/>
        <w:autoSpaceDN/>
        <w:adjustRightInd/>
        <w:spacing w:before="0"/>
        <w:textAlignment w:val="auto"/>
      </w:pPr>
    </w:p>
    <w:p w14:paraId="07A03E6D" w14:textId="77777777" w:rsidR="007B23C0" w:rsidRDefault="007B23C0" w:rsidP="007B23C0">
      <w:pPr>
        <w:tabs>
          <w:tab w:val="clear" w:pos="1134"/>
          <w:tab w:val="clear" w:pos="1871"/>
          <w:tab w:val="clear" w:pos="2268"/>
        </w:tabs>
        <w:overflowPunct/>
        <w:autoSpaceDE/>
        <w:autoSpaceDN/>
        <w:adjustRightInd/>
        <w:spacing w:before="0"/>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7B23C0" w14:paraId="35EA9D02" w14:textId="77777777" w:rsidTr="004A512D">
        <w:trPr>
          <w:cantSplit/>
        </w:trPr>
        <w:tc>
          <w:tcPr>
            <w:tcW w:w="6487" w:type="dxa"/>
            <w:vAlign w:val="center"/>
          </w:tcPr>
          <w:p w14:paraId="29878A21" w14:textId="77777777" w:rsidR="007B23C0" w:rsidRPr="00D8032B" w:rsidRDefault="007B23C0" w:rsidP="004A512D">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4FCAE61C" w14:textId="77777777" w:rsidR="007B23C0" w:rsidRDefault="007B23C0" w:rsidP="004A512D">
            <w:pPr>
              <w:shd w:val="solid" w:color="FFFFFF" w:fill="FFFFFF"/>
              <w:spacing w:before="0" w:line="240" w:lineRule="atLeast"/>
            </w:pPr>
            <w:bookmarkStart w:id="1" w:name="ditulogo"/>
            <w:bookmarkEnd w:id="1"/>
            <w:r>
              <w:rPr>
                <w:noProof/>
                <w:lang w:val="en-US"/>
              </w:rPr>
              <w:drawing>
                <wp:inline distT="0" distB="0" distL="0" distR="0" wp14:anchorId="0B90C12D" wp14:editId="747566A8">
                  <wp:extent cx="765175" cy="765175"/>
                  <wp:effectExtent l="0" t="0" r="0" b="0"/>
                  <wp:docPr id="1" name="Picture 1"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logo with a black background&#10;&#10;Description automatically generated"/>
                          <pic:cNvPicPr/>
                        </pic:nvPicPr>
                        <pic:blipFill>
                          <a:blip r:embed="rId11" cstate="print">
                            <a:extLst>
                              <a:ext uri="{28A0092B-C50C-407E-A947-70E740481C1C}">
                                <a14:useLocalDpi xmlns:a14="http://schemas.microsoft.com/office/drawing/2010/main"/>
                              </a:ext>
                            </a:extLst>
                          </a:blip>
                          <a:stretch>
                            <a:fillRect/>
                          </a:stretch>
                        </pic:blipFill>
                        <pic:spPr>
                          <a:xfrm>
                            <a:off x="0" y="0"/>
                            <a:ext cx="771186" cy="771186"/>
                          </a:xfrm>
                          <a:prstGeom prst="rect">
                            <a:avLst/>
                          </a:prstGeom>
                        </pic:spPr>
                      </pic:pic>
                    </a:graphicData>
                  </a:graphic>
                </wp:inline>
              </w:drawing>
            </w:r>
          </w:p>
        </w:tc>
      </w:tr>
      <w:tr w:rsidR="007B23C0" w:rsidRPr="0051782D" w14:paraId="447A1DC5" w14:textId="77777777" w:rsidTr="004A512D">
        <w:trPr>
          <w:cantSplit/>
        </w:trPr>
        <w:tc>
          <w:tcPr>
            <w:tcW w:w="6487" w:type="dxa"/>
            <w:tcBorders>
              <w:bottom w:val="single" w:sz="12" w:space="0" w:color="auto"/>
            </w:tcBorders>
          </w:tcPr>
          <w:p w14:paraId="04963198" w14:textId="77777777" w:rsidR="007B23C0" w:rsidRPr="00163271" w:rsidRDefault="007B23C0" w:rsidP="004A512D">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0F93BDC" w14:textId="77777777" w:rsidR="007B23C0" w:rsidRPr="0051782D" w:rsidRDefault="007B23C0" w:rsidP="004A512D">
            <w:pPr>
              <w:shd w:val="solid" w:color="FFFFFF" w:fill="FFFFFF"/>
              <w:spacing w:before="0" w:after="48" w:line="240" w:lineRule="atLeast"/>
              <w:rPr>
                <w:sz w:val="22"/>
                <w:szCs w:val="22"/>
                <w:lang w:val="en-US"/>
              </w:rPr>
            </w:pPr>
          </w:p>
        </w:tc>
      </w:tr>
      <w:tr w:rsidR="007B23C0" w14:paraId="2FAB88B8" w14:textId="77777777" w:rsidTr="004A512D">
        <w:trPr>
          <w:cantSplit/>
        </w:trPr>
        <w:tc>
          <w:tcPr>
            <w:tcW w:w="6487" w:type="dxa"/>
            <w:tcBorders>
              <w:top w:val="single" w:sz="12" w:space="0" w:color="auto"/>
            </w:tcBorders>
          </w:tcPr>
          <w:p w14:paraId="1BD4E6E9" w14:textId="77777777" w:rsidR="007B23C0" w:rsidRPr="0051782D" w:rsidRDefault="007B23C0" w:rsidP="004A512D">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51AB320A" w14:textId="77777777" w:rsidR="007B23C0" w:rsidRPr="00710D66" w:rsidRDefault="007B23C0" w:rsidP="004A512D">
            <w:pPr>
              <w:shd w:val="solid" w:color="FFFFFF" w:fill="FFFFFF"/>
              <w:spacing w:before="0" w:after="48" w:line="240" w:lineRule="atLeast"/>
              <w:rPr>
                <w:lang w:val="en-US"/>
              </w:rPr>
            </w:pPr>
          </w:p>
        </w:tc>
      </w:tr>
      <w:tr w:rsidR="007B23C0" w:rsidRPr="008024AF" w14:paraId="54EB9337" w14:textId="77777777" w:rsidTr="004A512D">
        <w:trPr>
          <w:cantSplit/>
        </w:trPr>
        <w:tc>
          <w:tcPr>
            <w:tcW w:w="6487" w:type="dxa"/>
            <w:vMerge w:val="restart"/>
          </w:tcPr>
          <w:p w14:paraId="7F171038" w14:textId="77777777" w:rsidR="007B23C0" w:rsidRPr="001D6EFE" w:rsidRDefault="007B23C0" w:rsidP="004A512D">
            <w:pPr>
              <w:shd w:val="solid" w:color="FFFFFF" w:fill="FFFFFF"/>
              <w:tabs>
                <w:tab w:val="clear" w:pos="1134"/>
                <w:tab w:val="clear" w:pos="1871"/>
                <w:tab w:val="clear" w:pos="2268"/>
              </w:tabs>
              <w:spacing w:before="0" w:after="240"/>
              <w:ind w:left="1134" w:hanging="1134"/>
              <w:rPr>
                <w:rFonts w:ascii="Verdana" w:hAnsi="Verdana"/>
                <w:sz w:val="20"/>
                <w:lang w:val="fr-FR"/>
              </w:rPr>
            </w:pPr>
            <w:bookmarkStart w:id="2" w:name="recibido"/>
            <w:bookmarkStart w:id="3" w:name="dnum" w:colFirst="1" w:colLast="1"/>
            <w:bookmarkEnd w:id="2"/>
            <w:r w:rsidRPr="001D6EFE">
              <w:rPr>
                <w:rFonts w:ascii="Verdana" w:hAnsi="Verdana"/>
                <w:sz w:val="20"/>
                <w:lang w:val="fr-FR"/>
              </w:rPr>
              <w:t>Subject:</w:t>
            </w:r>
            <w:r w:rsidRPr="001D6EFE">
              <w:rPr>
                <w:rFonts w:ascii="Verdana" w:hAnsi="Verdana"/>
                <w:sz w:val="20"/>
                <w:lang w:val="fr-FR"/>
              </w:rPr>
              <w:tab/>
              <w:t>WRC-27 agenda item 1.7</w:t>
            </w:r>
          </w:p>
        </w:tc>
        <w:tc>
          <w:tcPr>
            <w:tcW w:w="3402" w:type="dxa"/>
          </w:tcPr>
          <w:p w14:paraId="60DB3776" w14:textId="669A7399" w:rsidR="007B23C0" w:rsidRPr="008024AF" w:rsidRDefault="007B23C0" w:rsidP="004A512D">
            <w:pPr>
              <w:pStyle w:val="DocData"/>
              <w:framePr w:hSpace="0" w:wrap="auto" w:hAnchor="text" w:yAlign="inline"/>
              <w:rPr>
                <w:lang w:val="fr-FR"/>
              </w:rPr>
            </w:pPr>
            <w:r>
              <w:rPr>
                <w:lang w:val="fr-FR"/>
              </w:rPr>
              <w:t>Document 5</w:t>
            </w:r>
            <w:r w:rsidR="00F33736">
              <w:rPr>
                <w:lang w:val="fr-FR"/>
              </w:rPr>
              <w:t>B</w:t>
            </w:r>
            <w:r>
              <w:rPr>
                <w:lang w:val="fr-FR"/>
              </w:rPr>
              <w:t>/</w:t>
            </w:r>
            <w:r w:rsidR="00A474D9">
              <w:rPr>
                <w:lang w:val="fr-FR"/>
              </w:rPr>
              <w:t>USA</w:t>
            </w:r>
            <w:r w:rsidRPr="008024AF">
              <w:rPr>
                <w:lang w:val="fr-FR"/>
              </w:rPr>
              <w:t>-E</w:t>
            </w:r>
          </w:p>
        </w:tc>
      </w:tr>
      <w:tr w:rsidR="007B23C0" w14:paraId="3290101C" w14:textId="77777777" w:rsidTr="004A512D">
        <w:trPr>
          <w:cantSplit/>
        </w:trPr>
        <w:tc>
          <w:tcPr>
            <w:tcW w:w="6487" w:type="dxa"/>
            <w:vMerge/>
          </w:tcPr>
          <w:p w14:paraId="6C7B8DA7" w14:textId="77777777" w:rsidR="007B23C0" w:rsidRPr="008024AF" w:rsidRDefault="007B23C0" w:rsidP="004A512D">
            <w:pPr>
              <w:spacing w:before="60"/>
              <w:jc w:val="center"/>
              <w:rPr>
                <w:b/>
                <w:smallCaps/>
                <w:sz w:val="32"/>
                <w:lang w:val="fr-FR" w:eastAsia="zh-CN"/>
              </w:rPr>
            </w:pPr>
            <w:bookmarkStart w:id="4" w:name="ddate" w:colFirst="1" w:colLast="1"/>
            <w:bookmarkEnd w:id="3"/>
          </w:p>
        </w:tc>
        <w:tc>
          <w:tcPr>
            <w:tcW w:w="3402" w:type="dxa"/>
          </w:tcPr>
          <w:p w14:paraId="5AF6365A" w14:textId="66BCE81B" w:rsidR="007B23C0" w:rsidRPr="00DA70C7" w:rsidRDefault="00DA22B5" w:rsidP="004A512D">
            <w:pPr>
              <w:pStyle w:val="DocData"/>
              <w:framePr w:hSpace="0" w:wrap="auto" w:hAnchor="text" w:yAlign="inline"/>
            </w:pPr>
            <w:r>
              <w:t>Date</w:t>
            </w:r>
            <w:r w:rsidR="007B23C0">
              <w:t xml:space="preserve"> 202</w:t>
            </w:r>
            <w:r w:rsidR="00F33736">
              <w:t>5</w:t>
            </w:r>
          </w:p>
        </w:tc>
      </w:tr>
      <w:tr w:rsidR="007B23C0" w14:paraId="00A654E6" w14:textId="77777777" w:rsidTr="004A512D">
        <w:trPr>
          <w:cantSplit/>
        </w:trPr>
        <w:tc>
          <w:tcPr>
            <w:tcW w:w="6487" w:type="dxa"/>
            <w:vMerge/>
          </w:tcPr>
          <w:p w14:paraId="5BC6CDD9" w14:textId="77777777" w:rsidR="007B23C0" w:rsidRDefault="007B23C0" w:rsidP="004A512D">
            <w:pPr>
              <w:spacing w:before="60"/>
              <w:jc w:val="center"/>
              <w:rPr>
                <w:b/>
                <w:smallCaps/>
                <w:sz w:val="32"/>
                <w:lang w:eastAsia="zh-CN"/>
              </w:rPr>
            </w:pPr>
            <w:bookmarkStart w:id="5" w:name="dorlang" w:colFirst="1" w:colLast="1"/>
            <w:bookmarkEnd w:id="4"/>
          </w:p>
        </w:tc>
        <w:tc>
          <w:tcPr>
            <w:tcW w:w="3402" w:type="dxa"/>
          </w:tcPr>
          <w:p w14:paraId="74D3E934" w14:textId="77777777" w:rsidR="007B23C0" w:rsidRPr="00DA70C7" w:rsidRDefault="007B23C0" w:rsidP="004A512D">
            <w:pPr>
              <w:pStyle w:val="DocData"/>
              <w:framePr w:hSpace="0" w:wrap="auto" w:hAnchor="text" w:yAlign="inline"/>
              <w:rPr>
                <w:rFonts w:eastAsia="SimSun"/>
              </w:rPr>
            </w:pPr>
            <w:r>
              <w:rPr>
                <w:rFonts w:eastAsia="SimSun"/>
              </w:rPr>
              <w:t>English only</w:t>
            </w:r>
          </w:p>
        </w:tc>
      </w:tr>
      <w:tr w:rsidR="007B23C0" w14:paraId="75542168" w14:textId="77777777" w:rsidTr="004A512D">
        <w:trPr>
          <w:cantSplit/>
        </w:trPr>
        <w:tc>
          <w:tcPr>
            <w:tcW w:w="9889" w:type="dxa"/>
            <w:gridSpan w:val="2"/>
          </w:tcPr>
          <w:p w14:paraId="0813A957" w14:textId="288B907A" w:rsidR="007B23C0" w:rsidRDefault="00943D1A" w:rsidP="004A512D">
            <w:pPr>
              <w:pStyle w:val="Source"/>
              <w:rPr>
                <w:lang w:eastAsia="zh-CN"/>
              </w:rPr>
            </w:pPr>
            <w:bookmarkStart w:id="6" w:name="dsource" w:colFirst="0" w:colLast="0"/>
            <w:bookmarkEnd w:id="5"/>
            <w:r>
              <w:rPr>
                <w:lang w:eastAsia="zh-CN"/>
              </w:rPr>
              <w:t>United States of America</w:t>
            </w:r>
          </w:p>
        </w:tc>
      </w:tr>
      <w:tr w:rsidR="007B23C0" w14:paraId="09F7539C" w14:textId="77777777" w:rsidTr="004A512D">
        <w:trPr>
          <w:cantSplit/>
        </w:trPr>
        <w:tc>
          <w:tcPr>
            <w:tcW w:w="9889" w:type="dxa"/>
            <w:gridSpan w:val="2"/>
          </w:tcPr>
          <w:p w14:paraId="0260BAE8" w14:textId="77777777" w:rsidR="00A474D9" w:rsidRDefault="00A474D9" w:rsidP="0031259E">
            <w:pPr>
              <w:pStyle w:val="Title1"/>
              <w:jc w:val="left"/>
              <w:rPr>
                <w:caps w:val="0"/>
              </w:rPr>
            </w:pPr>
            <w:bookmarkStart w:id="7" w:name="drec" w:colFirst="0" w:colLast="0"/>
            <w:bookmarkEnd w:id="6"/>
          </w:p>
          <w:p w14:paraId="37927DF8" w14:textId="0F955756" w:rsidR="007B23C0" w:rsidRDefault="00410CE0" w:rsidP="004A512D">
            <w:pPr>
              <w:pStyle w:val="Title1"/>
              <w:rPr>
                <w:lang w:eastAsia="zh-CN"/>
              </w:rPr>
            </w:pPr>
            <w:r>
              <w:t>Additional technical information for sharing studies under WRC-27 agenda item 1.7</w:t>
            </w:r>
          </w:p>
        </w:tc>
      </w:tr>
    </w:tbl>
    <w:p w14:paraId="0052CDF7" w14:textId="77777777" w:rsidR="00A474D9" w:rsidRDefault="00A474D9">
      <w:pPr>
        <w:rPr>
          <w:b/>
        </w:rPr>
      </w:pPr>
      <w:bookmarkStart w:id="8" w:name="dtitle1" w:colFirst="0" w:colLast="0"/>
      <w:bookmarkEnd w:id="7"/>
    </w:p>
    <w:p w14:paraId="6F14ACC6" w14:textId="45BE54C3" w:rsidR="00A474D9" w:rsidRDefault="00DA22B5">
      <w:pPr>
        <w:rPr>
          <w:b/>
        </w:rPr>
      </w:pPr>
      <w:r>
        <w:rPr>
          <w:b/>
        </w:rPr>
        <w:t>Summary</w:t>
      </w:r>
    </w:p>
    <w:p w14:paraId="5C7682B5" w14:textId="16069C78" w:rsidR="00F33736" w:rsidRPr="00F33736" w:rsidRDefault="00F33736" w:rsidP="00F33736">
      <w:pPr>
        <w:rPr>
          <w:bCs/>
        </w:rPr>
      </w:pPr>
      <w:r>
        <w:rPr>
          <w:bCs/>
        </w:rPr>
        <w:t xml:space="preserve">At the last meeting (November 2024), </w:t>
      </w:r>
      <w:r w:rsidRPr="00F33736">
        <w:rPr>
          <w:bCs/>
        </w:rPr>
        <w:t>Working Party 5B</w:t>
      </w:r>
      <w:r>
        <w:rPr>
          <w:bCs/>
        </w:rPr>
        <w:t>, a</w:t>
      </w:r>
      <w:r w:rsidRPr="00F33736">
        <w:rPr>
          <w:bCs/>
        </w:rPr>
        <w:t>s a contributing group for WRC-27 agenda item 1.7</w:t>
      </w:r>
      <w:r>
        <w:rPr>
          <w:bCs/>
        </w:rPr>
        <w:t>,</w:t>
      </w:r>
      <w:r w:rsidRPr="00F33736">
        <w:rPr>
          <w:bCs/>
        </w:rPr>
        <w:t xml:space="preserve"> </w:t>
      </w:r>
      <w:r>
        <w:rPr>
          <w:bCs/>
        </w:rPr>
        <w:t xml:space="preserve">informed </w:t>
      </w:r>
      <w:r w:rsidRPr="00F33736">
        <w:rPr>
          <w:bCs/>
        </w:rPr>
        <w:t xml:space="preserve">the CPM-27 Steering Committee that more time </w:t>
      </w:r>
      <w:ins w:id="9" w:author="CTIA" w:date="2025-02-28T09:48:00Z" w16du:dateUtc="2025-02-28T14:48:00Z">
        <w:r w:rsidR="00F41E03">
          <w:rPr>
            <w:bCs/>
          </w:rPr>
          <w:t>was</w:t>
        </w:r>
      </w:ins>
      <w:del w:id="10" w:author="CTIA" w:date="2025-02-28T09:48:00Z" w16du:dateUtc="2025-02-28T14:48:00Z">
        <w:r w:rsidRPr="00F33736" w:rsidDel="00F41E03">
          <w:rPr>
            <w:bCs/>
          </w:rPr>
          <w:delText>i</w:delText>
        </w:r>
      </w:del>
      <w:del w:id="11" w:author="CTIA" w:date="2025-02-28T09:49:00Z" w16du:dateUtc="2025-02-28T14:49:00Z">
        <w:r w:rsidRPr="00F33736" w:rsidDel="00F41E03">
          <w:rPr>
            <w:bCs/>
          </w:rPr>
          <w:delText>s</w:delText>
        </w:r>
      </w:del>
      <w:r w:rsidRPr="00F33736">
        <w:rPr>
          <w:bCs/>
        </w:rPr>
        <w:t xml:space="preserve"> required to develop technical characteristics, protection criteria, and operational consideration of Radio Altimeters </w:t>
      </w:r>
      <w:ins w:id="12" w:author="CTIA" w:date="2025-02-28T09:49:00Z" w16du:dateUtc="2025-02-28T14:49:00Z">
        <w:r w:rsidR="00F41E03">
          <w:rPr>
            <w:bCs/>
          </w:rPr>
          <w:t xml:space="preserve">(RA) </w:t>
        </w:r>
      </w:ins>
      <w:r w:rsidRPr="00F33736">
        <w:rPr>
          <w:bCs/>
        </w:rPr>
        <w:t>and Wireless Avionics Intra Communication (WAIC) systems in the frequency bands 4 200-4 400 MHz which will be essential for sharing and compatibility studies.</w:t>
      </w:r>
    </w:p>
    <w:p w14:paraId="4B8C2CE0" w14:textId="6027CC47" w:rsidR="00F33736" w:rsidRDefault="00DA22B5" w:rsidP="00F33736">
      <w:pPr>
        <w:rPr>
          <w:bCs/>
        </w:rPr>
      </w:pPr>
      <w:r>
        <w:rPr>
          <w:bCs/>
        </w:rPr>
        <w:t>In the attached, the United States presents a</w:t>
      </w:r>
      <w:r w:rsidR="00F33736">
        <w:rPr>
          <w:bCs/>
        </w:rPr>
        <w:t xml:space="preserve"> draft reply liaison to Working Party 5</w:t>
      </w:r>
      <w:ins w:id="13" w:author="CTIA" w:date="2025-02-28T09:49:00Z" w16du:dateUtc="2025-02-28T14:49:00Z">
        <w:r w:rsidR="00F41E03">
          <w:rPr>
            <w:bCs/>
          </w:rPr>
          <w:t>D</w:t>
        </w:r>
      </w:ins>
      <w:del w:id="14" w:author="CTIA" w:date="2025-02-28T09:49:00Z" w16du:dateUtc="2025-02-28T14:49:00Z">
        <w:r w:rsidR="00F33736" w:rsidDel="00F41E03">
          <w:rPr>
            <w:bCs/>
          </w:rPr>
          <w:delText>B</w:delText>
        </w:r>
      </w:del>
      <w:r w:rsidR="00F33736">
        <w:rPr>
          <w:bCs/>
        </w:rPr>
        <w:t xml:space="preserve"> regarding this topic.</w:t>
      </w:r>
    </w:p>
    <w:p w14:paraId="033428F8" w14:textId="609E0ED6" w:rsidR="00BD1576" w:rsidRDefault="00BD1576" w:rsidP="00F33736">
      <w:pPr>
        <w:rPr>
          <w:bCs/>
        </w:rPr>
      </w:pPr>
      <w:r>
        <w:rPr>
          <w:bCs/>
        </w:rPr>
        <w:t xml:space="preserve">In addition, </w:t>
      </w:r>
      <w:ins w:id="15" w:author="CTIA" w:date="2025-02-28T09:49:00Z" w16du:dateUtc="2025-02-28T14:49:00Z">
        <w:r w:rsidR="00F41E03">
          <w:rPr>
            <w:bCs/>
          </w:rPr>
          <w:t xml:space="preserve">below </w:t>
        </w:r>
      </w:ins>
      <w:r>
        <w:rPr>
          <w:bCs/>
        </w:rPr>
        <w:t xml:space="preserve">the United States provides a technical analysis of </w:t>
      </w:r>
      <w:r w:rsidR="00A87FC5">
        <w:rPr>
          <w:bCs/>
        </w:rPr>
        <w:t xml:space="preserve">recent aviation testing of Radio Altimeter (RA) performance for altitudes other than operational altitude and an analysis of </w:t>
      </w:r>
      <w:r>
        <w:rPr>
          <w:bCs/>
        </w:rPr>
        <w:t>the ICAO proposed WAIC requirements</w:t>
      </w:r>
      <w:ins w:id="16" w:author="CTIA" w:date="2025-02-28T09:49:00Z" w16du:dateUtc="2025-02-28T14:49:00Z">
        <w:r w:rsidR="00F41E03">
          <w:rPr>
            <w:bCs/>
          </w:rPr>
          <w:t xml:space="preserve"> to support the substance of</w:t>
        </w:r>
      </w:ins>
      <w:del w:id="17" w:author="CTIA" w:date="2025-02-28T09:49:00Z" w16du:dateUtc="2025-02-28T14:49:00Z">
        <w:r w:rsidDel="00F41E03">
          <w:rPr>
            <w:bCs/>
          </w:rPr>
          <w:delText xml:space="preserve">, which </w:delText>
        </w:r>
        <w:r w:rsidR="00A87FC5" w:rsidDel="00F41E03">
          <w:rPr>
            <w:bCs/>
          </w:rPr>
          <w:delText xml:space="preserve">are both </w:delText>
        </w:r>
        <w:r w:rsidDel="00F41E03">
          <w:rPr>
            <w:bCs/>
          </w:rPr>
          <w:delText>discussed in</w:delText>
        </w:r>
      </w:del>
      <w:r>
        <w:rPr>
          <w:bCs/>
        </w:rPr>
        <w:t xml:space="preserve"> the draft liaison.</w:t>
      </w:r>
    </w:p>
    <w:p w14:paraId="55D0CAB5" w14:textId="46D07E17" w:rsidR="00BD1576" w:rsidRPr="00A87FC5" w:rsidRDefault="00A87FC5" w:rsidP="00BD1576">
      <w:pPr>
        <w:rPr>
          <w:b/>
          <w:bCs/>
        </w:rPr>
      </w:pPr>
      <w:r w:rsidRPr="00A87FC5">
        <w:rPr>
          <w:b/>
          <w:bCs/>
        </w:rPr>
        <w:t>Radio Altimeter Performance Analysis</w:t>
      </w:r>
    </w:p>
    <w:p w14:paraId="6BFA7D1A" w14:textId="0A5F30DB" w:rsidR="00A87FC5" w:rsidRDefault="00A87FC5" w:rsidP="00A87FC5">
      <w:pPr>
        <w:textAlignment w:val="auto"/>
      </w:pPr>
      <w:r>
        <w:t>As observed from aviation industry test data, RAs operating at lower heights, near terrestrial services, are resilient to both receiver overload</w:t>
      </w:r>
      <w:r w:rsidRPr="00B43F48">
        <w:t xml:space="preserve"> and unwanted in-band emissions.</w:t>
      </w:r>
      <w:r>
        <w:t xml:space="preserve">  </w:t>
      </w:r>
      <w:ins w:id="18" w:author="CTIA" w:date="2025-02-28T09:50:00Z" w16du:dateUtc="2025-02-28T14:50:00Z">
        <w:r w:rsidR="00F41E03">
          <w:t>On example of this test data is</w:t>
        </w:r>
      </w:ins>
      <w:del w:id="19" w:author="CTIA" w:date="2025-02-28T09:50:00Z" w16du:dateUtc="2025-02-28T14:50:00Z">
        <w:r w:rsidDel="00F41E03">
          <w:delText>As an example, in the United States,</w:delText>
        </w:r>
      </w:del>
      <w:r>
        <w:t xml:space="preserve"> the aviation industry measurements</w:t>
      </w:r>
      <w:del w:id="20" w:author="CTIA" w:date="2025-02-28T09:50:00Z" w16du:dateUtc="2025-02-28T14:50:00Z">
        <w:r w:rsidDel="00F41E03">
          <w:delText xml:space="preserve"> were </w:delText>
        </w:r>
      </w:del>
      <w:r>
        <w:t xml:space="preserve">performed by the Aerospace Vehicle Systems Institute (AVSI), </w:t>
      </w:r>
      <w:r w:rsidRPr="006A05A0">
        <w:t xml:space="preserve">a cooperative research environment </w:t>
      </w:r>
      <w:ins w:id="21" w:author="CTIA" w:date="2025-02-28T09:51:00Z" w16du:dateUtc="2025-02-28T14:51:00Z">
        <w:r w:rsidR="00F41E03">
          <w:t>that</w:t>
        </w:r>
      </w:ins>
      <w:del w:id="22" w:author="CTIA" w:date="2025-02-28T09:51:00Z" w16du:dateUtc="2025-02-28T14:51:00Z">
        <w:r w:rsidDel="00F41E03">
          <w:delText>which</w:delText>
        </w:r>
      </w:del>
      <w:r>
        <w:t xml:space="preserve"> include</w:t>
      </w:r>
      <w:ins w:id="23" w:author="CTIA" w:date="2025-02-28T09:51:00Z" w16du:dateUtc="2025-02-28T14:51:00Z">
        <w:r w:rsidR="00F41E03">
          <w:t>s</w:t>
        </w:r>
      </w:ins>
      <w:del w:id="24" w:author="CTIA" w:date="2025-02-28T09:51:00Z" w16du:dateUtc="2025-02-28T14:51:00Z">
        <w:r w:rsidDel="00F41E03">
          <w:delText>d</w:delText>
        </w:r>
      </w:del>
      <w:r w:rsidRPr="006A05A0">
        <w:t xml:space="preserve"> major aerospace companies and government organizations</w:t>
      </w:r>
      <w:r>
        <w:t>. These measurement data sets are publicly available</w:t>
      </w:r>
      <w:ins w:id="25" w:author="CTIA" w:date="2025-02-28T09:52:00Z" w16du:dateUtc="2025-02-28T14:52:00Z">
        <w:r w:rsidR="00F41E03">
          <w:t xml:space="preserve"> (</w:t>
        </w:r>
        <w:r w:rsidR="00F41E03" w:rsidRPr="00F41E03">
          <w:t>https://avsi.aero/afe76s2-report/</w:t>
        </w:r>
        <w:r w:rsidR="00F41E03">
          <w:t>)</w:t>
        </w:r>
      </w:ins>
      <w:r>
        <w:t xml:space="preserve">. </w:t>
      </w:r>
    </w:p>
    <w:p w14:paraId="039E3926" w14:textId="39DE82C2" w:rsidR="00A87FC5" w:rsidRDefault="00A87FC5" w:rsidP="00A87FC5">
      <w:pPr>
        <w:textAlignment w:val="auto"/>
        <w:rPr>
          <w:b/>
          <w:bCs/>
          <w:lang w:val="en-US"/>
        </w:rPr>
      </w:pPr>
      <w:r>
        <w:t>It should be noted that the performance depicted in Rec. ITU-R M.2059</w:t>
      </w:r>
      <w:r w:rsidRPr="00D71A1D">
        <w:rPr>
          <w:lang w:val="en-US"/>
        </w:rPr>
        <w:t xml:space="preserve"> was specific to the edge of coverage – where the receiver is operating at its weakest level before losing the link, which is at high altitude.  The RA performance </w:t>
      </w:r>
      <w:r>
        <w:rPr>
          <w:lang w:val="en-US"/>
        </w:rPr>
        <w:t xml:space="preserve">(both in band and from unwanted emissions into the 4.2 – 4.4 GHz band) </w:t>
      </w:r>
      <w:r w:rsidRPr="00D71A1D">
        <w:rPr>
          <w:lang w:val="en-US"/>
        </w:rPr>
        <w:t xml:space="preserve">at heights lower than the </w:t>
      </w:r>
      <w:r>
        <w:rPr>
          <w:lang w:val="en-US"/>
        </w:rPr>
        <w:t xml:space="preserve">operating </w:t>
      </w:r>
      <w:r w:rsidRPr="00D71A1D">
        <w:rPr>
          <w:lang w:val="en-US"/>
        </w:rPr>
        <w:t>altitude would be better since the desired signal would be stronger.</w:t>
      </w:r>
      <w:r>
        <w:rPr>
          <w:lang w:val="en-US"/>
        </w:rPr>
        <w:t xml:space="preserve"> </w:t>
      </w:r>
      <w:r>
        <w:t>As observed from aviation industry test data, RAs operating at lower heights, near terrestrial services, are resilient to both receiver overload</w:t>
      </w:r>
      <w:r w:rsidRPr="00B43F48">
        <w:t xml:space="preserve"> and unwanted in-band emissions.</w:t>
      </w:r>
      <w:r>
        <w:t xml:space="preserve">  </w:t>
      </w:r>
      <w:del w:id="26" w:author="CTIA" w:date="2025-02-28T09:53:00Z" w16du:dateUtc="2025-02-28T14:53:00Z">
        <w:r w:rsidDel="00F41E03">
          <w:delText xml:space="preserve">The aviation industry measurements were performed by the Aerospace Vehicle Systems Institute (AVSI), </w:delText>
        </w:r>
        <w:r w:rsidRPr="006A05A0" w:rsidDel="00F41E03">
          <w:delText xml:space="preserve">a cooperative research environment </w:delText>
        </w:r>
        <w:r w:rsidDel="00F41E03">
          <w:delText>which included</w:delText>
        </w:r>
        <w:r w:rsidRPr="006A05A0" w:rsidDel="00F41E03">
          <w:delText xml:space="preserve"> major aerospace companies and government organizations</w:delText>
        </w:r>
        <w:r w:rsidDel="00F41E03">
          <w:delText xml:space="preserve">. These measurement data sets are publicly available. </w:delText>
        </w:r>
      </w:del>
    </w:p>
    <w:p w14:paraId="68030D17" w14:textId="77777777" w:rsidR="00A87FC5" w:rsidRDefault="00A87FC5" w:rsidP="00A87FC5">
      <w:pPr>
        <w:textAlignment w:val="auto"/>
        <w:rPr>
          <w:b/>
          <w:bCs/>
          <w:lang w:val="en-US"/>
        </w:rPr>
      </w:pPr>
    </w:p>
    <w:p w14:paraId="581A2497" w14:textId="77777777" w:rsidR="00A87FC5" w:rsidRPr="001D601F" w:rsidRDefault="00A87FC5" w:rsidP="00A87FC5">
      <w:pPr>
        <w:textAlignment w:val="auto"/>
        <w:rPr>
          <w:b/>
          <w:bCs/>
          <w:lang w:val="en-US"/>
        </w:rPr>
      </w:pPr>
      <w:r w:rsidRPr="001D601F">
        <w:rPr>
          <w:b/>
          <w:bCs/>
          <w:lang w:val="en-US"/>
        </w:rPr>
        <w:lastRenderedPageBreak/>
        <w:t xml:space="preserve">RA Receiver Overload </w:t>
      </w:r>
      <w:r>
        <w:rPr>
          <w:b/>
          <w:bCs/>
          <w:lang w:val="en-US"/>
        </w:rPr>
        <w:t>Findings Using Publicly Available</w:t>
      </w:r>
      <w:r w:rsidRPr="001D601F">
        <w:rPr>
          <w:b/>
          <w:bCs/>
          <w:lang w:val="en-US"/>
        </w:rPr>
        <w:t xml:space="preserve"> </w:t>
      </w:r>
      <w:r>
        <w:rPr>
          <w:b/>
          <w:bCs/>
          <w:lang w:val="en-US"/>
        </w:rPr>
        <w:t>Measurement Data</w:t>
      </w:r>
    </w:p>
    <w:p w14:paraId="7DFA8AA5" w14:textId="5A7E1F86" w:rsidR="00A87FC5" w:rsidRDefault="00A87FC5" w:rsidP="00A87FC5">
      <w:pPr>
        <w:textAlignment w:val="auto"/>
        <w:rPr>
          <w:lang w:val="en-US"/>
        </w:rPr>
      </w:pPr>
      <w:r>
        <w:rPr>
          <w:lang w:val="en-US"/>
        </w:rPr>
        <w:t xml:space="preserve">Publicly available aviation industry test data for receiver overload confirms that RA performance is better at lower heights in the critical phases of flight versus at the maximum operational altitude.     The Aerospace Vehicle Systems Institute’s (AVSI) Volume III report provided Commercial/Transport RA test data collected by RA manufacturers over a broad range of out-of-band center frequencies. Volume III data indicated that the RA’s receiver overload threshold is typically 13 to </w:t>
      </w:r>
      <w:del w:id="27" w:author="CTIA" w:date="2025-02-21T11:19:00Z" w16du:dateUtc="2025-02-21T16:19:00Z">
        <w:r w:rsidDel="00865E31">
          <w:rPr>
            <w:lang w:val="en-US"/>
          </w:rPr>
          <w:delText>2</w:delText>
        </w:r>
      </w:del>
      <w:r>
        <w:rPr>
          <w:lang w:val="en-US"/>
        </w:rPr>
        <w:t>4</w:t>
      </w:r>
      <w:ins w:id="28" w:author="CTIA" w:date="2025-02-21T11:19:00Z" w16du:dateUtc="2025-02-21T16:19:00Z">
        <w:r w:rsidR="00865E31">
          <w:rPr>
            <w:lang w:val="en-US"/>
          </w:rPr>
          <w:t>0</w:t>
        </w:r>
      </w:ins>
      <w:r>
        <w:rPr>
          <w:lang w:val="en-US"/>
        </w:rPr>
        <w:t xml:space="preserve"> dB better (higher) at 200 feet height versus the threshold at the maximum height tested. This is summarized in Table 1</w:t>
      </w:r>
      <w:r>
        <w:rPr>
          <w:rStyle w:val="FootnoteReference"/>
          <w:lang w:val="en-US"/>
        </w:rPr>
        <w:footnoteReference w:id="2"/>
      </w:r>
      <w:r>
        <w:rPr>
          <w:lang w:val="en-US"/>
        </w:rPr>
        <w:t xml:space="preserve"> where “Delta” quantifies the improvement in receiver overload performance at the lower height. </w:t>
      </w:r>
    </w:p>
    <w:p w14:paraId="0FA5DB53" w14:textId="77777777" w:rsidR="00A87FC5" w:rsidRDefault="00A87FC5" w:rsidP="00A87FC5">
      <w:pPr>
        <w:textAlignment w:val="auto"/>
        <w:rPr>
          <w:lang w:val="en-US"/>
        </w:rPr>
      </w:pPr>
    </w:p>
    <w:p w14:paraId="68DBAA89" w14:textId="351C8322" w:rsidR="00A87FC5" w:rsidRPr="001D601F" w:rsidRDefault="00A87FC5" w:rsidP="00A87FC5">
      <w:pPr>
        <w:jc w:val="center"/>
        <w:textAlignment w:val="auto"/>
        <w:rPr>
          <w:b/>
          <w:bCs/>
          <w:lang w:val="en-US"/>
        </w:rPr>
      </w:pPr>
      <w:r w:rsidRPr="001D601F">
        <w:rPr>
          <w:b/>
          <w:bCs/>
          <w:lang w:val="en-US"/>
        </w:rPr>
        <w:t xml:space="preserve">Table 1: </w:t>
      </w:r>
      <w:r>
        <w:rPr>
          <w:b/>
          <w:bCs/>
          <w:lang w:val="en-US"/>
        </w:rPr>
        <w:t>RA Receiver Overload Performance is</w:t>
      </w:r>
      <w:r w:rsidRPr="001D601F">
        <w:rPr>
          <w:b/>
          <w:bCs/>
          <w:lang w:val="en-US"/>
        </w:rPr>
        <w:t xml:space="preserve"> Better at Low </w:t>
      </w:r>
      <w:r>
        <w:rPr>
          <w:b/>
          <w:bCs/>
          <w:lang w:val="en-US"/>
        </w:rPr>
        <w:t>Aircraft Altitude</w:t>
      </w:r>
      <w:r>
        <w:rPr>
          <w:rStyle w:val="FootnoteReference"/>
          <w:b/>
          <w:bCs/>
          <w:lang w:val="en-US"/>
        </w:rPr>
        <w:footnoteReference w:id="3"/>
      </w:r>
      <w:ins w:id="29" w:author="CTIA" w:date="2025-02-28T09:45:00Z" w16du:dateUtc="2025-02-28T14:45:00Z">
        <w:r w:rsidR="00C33517">
          <w:rPr>
            <w:b/>
            <w:bCs/>
            <w:lang w:val="en-US"/>
          </w:rPr>
          <w:t xml:space="preserve"> (in dB)</w:t>
        </w:r>
      </w:ins>
    </w:p>
    <w:p w14:paraId="4E2A2A20" w14:textId="77777777" w:rsidR="00A87FC5" w:rsidRDefault="00A87FC5" w:rsidP="00A87FC5">
      <w:pPr>
        <w:jc w:val="center"/>
        <w:textAlignment w:val="auto"/>
        <w:rPr>
          <w:lang w:val="en-US"/>
        </w:rPr>
      </w:pPr>
      <w:r w:rsidRPr="001E59F3">
        <w:rPr>
          <w:lang w:val="en-US"/>
        </w:rPr>
        <w:t xml:space="preserve"> </w:t>
      </w:r>
      <w:r w:rsidRPr="001E59F3">
        <w:rPr>
          <w:noProof/>
        </w:rPr>
        <w:drawing>
          <wp:inline distT="0" distB="0" distL="0" distR="0" wp14:anchorId="79F3C682" wp14:editId="18135234">
            <wp:extent cx="3685540" cy="1470025"/>
            <wp:effectExtent l="0" t="0" r="0" b="0"/>
            <wp:docPr id="47161670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85540" cy="1470025"/>
                    </a:xfrm>
                    <a:prstGeom prst="rect">
                      <a:avLst/>
                    </a:prstGeom>
                    <a:noFill/>
                    <a:ln>
                      <a:noFill/>
                    </a:ln>
                  </pic:spPr>
                </pic:pic>
              </a:graphicData>
            </a:graphic>
          </wp:inline>
        </w:drawing>
      </w:r>
    </w:p>
    <w:p w14:paraId="429EFE18" w14:textId="77777777" w:rsidR="00A87FC5" w:rsidRDefault="00A87FC5" w:rsidP="00A87FC5">
      <w:pPr>
        <w:textAlignment w:val="auto"/>
        <w:rPr>
          <w:lang w:val="en-US"/>
        </w:rPr>
      </w:pPr>
    </w:p>
    <w:p w14:paraId="6886AAD8" w14:textId="77777777" w:rsidR="00A87FC5" w:rsidRDefault="00A87FC5" w:rsidP="00A87FC5">
      <w:pPr>
        <w:textAlignment w:val="auto"/>
        <w:rPr>
          <w:lang w:val="en-US"/>
        </w:rPr>
      </w:pPr>
      <w:r>
        <w:rPr>
          <w:lang w:val="en-US"/>
        </w:rPr>
        <w:t>The tables below compare receiver overload thresholds in M.2059 (at maximum operational height) versus those tested by AVSI at the lower height corresponding to the critical takeoff and landing scenarios.</w:t>
      </w:r>
    </w:p>
    <w:p w14:paraId="11550F4A" w14:textId="7ADC653B" w:rsidR="00A87FC5" w:rsidRDefault="00A87FC5" w:rsidP="00A87FC5">
      <w:pPr>
        <w:textAlignment w:val="auto"/>
        <w:rPr>
          <w:lang w:val="en-US"/>
        </w:rPr>
      </w:pPr>
      <w:r>
        <w:rPr>
          <w:lang w:val="en-US"/>
        </w:rPr>
        <w:t>The M.2059 guidance is significantly different than the aviation test data at low</w:t>
      </w:r>
      <w:ins w:id="30" w:author="CTIA" w:date="2025-02-28T09:54:00Z" w16du:dateUtc="2025-02-28T14:54:00Z">
        <w:r w:rsidR="00F41E03">
          <w:rPr>
            <w:lang w:val="en-US"/>
          </w:rPr>
          <w:t>er</w:t>
        </w:r>
      </w:ins>
      <w:r>
        <w:rPr>
          <w:lang w:val="en-US"/>
        </w:rPr>
        <w:t xml:space="preserve"> heights.  Table 2 compares the AVSI-tested RAs against the five best-performing RAs in M.2059.</w:t>
      </w:r>
      <w:r>
        <w:rPr>
          <w:rStyle w:val="FootnoteReference"/>
          <w:lang w:val="en-US"/>
        </w:rPr>
        <w:footnoteReference w:id="4"/>
      </w:r>
      <w:r>
        <w:rPr>
          <w:lang w:val="en-US"/>
        </w:rPr>
        <w:t xml:space="preserve"> The M.2059 guidance varies from the RA test data by</w:t>
      </w:r>
      <w:r w:rsidRPr="00220CEC">
        <w:rPr>
          <w:lang w:val="en-US"/>
        </w:rPr>
        <w:t xml:space="preserve"> 25 to 42 dB</w:t>
      </w:r>
      <w:r>
        <w:rPr>
          <w:lang w:val="en-US"/>
        </w:rPr>
        <w:t>.</w:t>
      </w:r>
    </w:p>
    <w:p w14:paraId="0738562A" w14:textId="77777777" w:rsidR="00A87FC5" w:rsidRDefault="00A87FC5" w:rsidP="00A87FC5">
      <w:pPr>
        <w:textAlignment w:val="auto"/>
        <w:rPr>
          <w:lang w:val="en-US"/>
        </w:rPr>
      </w:pPr>
    </w:p>
    <w:p w14:paraId="69A216B8" w14:textId="77777777" w:rsidR="00F0687C" w:rsidRDefault="00F0687C" w:rsidP="00A87FC5">
      <w:pPr>
        <w:textAlignment w:val="auto"/>
        <w:rPr>
          <w:lang w:val="en-US"/>
        </w:rPr>
      </w:pPr>
    </w:p>
    <w:p w14:paraId="174E394A" w14:textId="585AD3F7" w:rsidR="00A87FC5" w:rsidRPr="001D601F" w:rsidRDefault="00A87FC5" w:rsidP="00A87FC5">
      <w:pPr>
        <w:jc w:val="center"/>
        <w:textAlignment w:val="auto"/>
        <w:rPr>
          <w:b/>
          <w:bCs/>
          <w:lang w:val="en-US"/>
        </w:rPr>
      </w:pPr>
      <w:r w:rsidRPr="001D601F">
        <w:rPr>
          <w:b/>
          <w:bCs/>
          <w:lang w:val="en-US"/>
        </w:rPr>
        <w:t xml:space="preserve">Table 2: AVSI RA </w:t>
      </w:r>
      <w:r>
        <w:rPr>
          <w:b/>
          <w:bCs/>
          <w:lang w:val="en-US"/>
        </w:rPr>
        <w:t xml:space="preserve">Receiver Overload Threshold </w:t>
      </w:r>
      <w:r w:rsidRPr="001D601F">
        <w:rPr>
          <w:b/>
          <w:bCs/>
          <w:lang w:val="en-US"/>
        </w:rPr>
        <w:t>Data versus Best-performing M.2059 R</w:t>
      </w:r>
      <w:r w:rsidR="00C33517" w:rsidRPr="001D601F">
        <w:rPr>
          <w:b/>
          <w:bCs/>
          <w:lang w:val="en-US"/>
        </w:rPr>
        <w:t>a</w:t>
      </w:r>
      <w:r w:rsidRPr="001D601F">
        <w:rPr>
          <w:b/>
          <w:bCs/>
          <w:lang w:val="en-US"/>
        </w:rPr>
        <w:t>s</w:t>
      </w:r>
      <w:ins w:id="31" w:author="CTIA" w:date="2025-02-28T09:46:00Z" w16du:dateUtc="2025-02-28T14:46:00Z">
        <w:r w:rsidR="00C33517">
          <w:rPr>
            <w:b/>
            <w:bCs/>
            <w:lang w:val="en-US"/>
          </w:rPr>
          <w:t xml:space="preserve"> (in dB)</w:t>
        </w:r>
      </w:ins>
    </w:p>
    <w:p w14:paraId="2EF88FEB" w14:textId="77777777" w:rsidR="00A87FC5" w:rsidRDefault="00A87FC5" w:rsidP="00A87FC5">
      <w:pPr>
        <w:jc w:val="center"/>
        <w:textAlignment w:val="auto"/>
        <w:rPr>
          <w:lang w:val="en-US"/>
        </w:rPr>
      </w:pPr>
      <w:r w:rsidRPr="00485805">
        <w:rPr>
          <w:noProof/>
        </w:rPr>
        <w:drawing>
          <wp:inline distT="0" distB="0" distL="0" distR="0" wp14:anchorId="38455ACD" wp14:editId="57B93001">
            <wp:extent cx="2728913" cy="1419784"/>
            <wp:effectExtent l="0" t="0" r="0" b="9525"/>
            <wp:docPr id="41781820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5846" cy="1428594"/>
                    </a:xfrm>
                    <a:prstGeom prst="rect">
                      <a:avLst/>
                    </a:prstGeom>
                    <a:noFill/>
                    <a:ln>
                      <a:noFill/>
                    </a:ln>
                  </pic:spPr>
                </pic:pic>
              </a:graphicData>
            </a:graphic>
          </wp:inline>
        </w:drawing>
      </w:r>
    </w:p>
    <w:p w14:paraId="10B60184" w14:textId="77777777" w:rsidR="00A87FC5" w:rsidRDefault="00A87FC5" w:rsidP="00A87FC5">
      <w:pPr>
        <w:textAlignment w:val="auto"/>
        <w:rPr>
          <w:lang w:val="en-US"/>
        </w:rPr>
      </w:pPr>
      <w:r>
        <w:rPr>
          <w:lang w:val="en-US"/>
        </w:rPr>
        <w:t xml:space="preserve">When comparing test data to M.2059’s </w:t>
      </w:r>
      <w:del w:id="32" w:author="CTIA" w:date="2025-02-28T09:53:00Z" w16du:dateUtc="2025-02-28T14:53:00Z">
        <w:r w:rsidDel="00F41E03">
          <w:rPr>
            <w:lang w:val="en-US"/>
          </w:rPr>
          <w:delText>[</w:delText>
        </w:r>
      </w:del>
      <w:r>
        <w:rPr>
          <w:lang w:val="en-US"/>
        </w:rPr>
        <w:t>worst-performing</w:t>
      </w:r>
      <w:del w:id="33" w:author="CTIA" w:date="2025-02-28T09:53:00Z" w16du:dateUtc="2025-02-28T14:53:00Z">
        <w:r w:rsidDel="00F41E03">
          <w:rPr>
            <w:lang w:val="en-US"/>
          </w:rPr>
          <w:delText>]</w:delText>
        </w:r>
      </w:del>
      <w:r>
        <w:rPr>
          <w:lang w:val="en-US"/>
        </w:rPr>
        <w:t xml:space="preserve"> RAs, the test data is </w:t>
      </w:r>
      <w:del w:id="34" w:author="CTIA" w:date="2025-02-28T09:54:00Z" w16du:dateUtc="2025-02-28T14:54:00Z">
        <w:r w:rsidDel="00F41E03">
          <w:rPr>
            <w:lang w:val="en-US"/>
          </w:rPr>
          <w:delText xml:space="preserve"> </w:delText>
        </w:r>
      </w:del>
      <w:r>
        <w:rPr>
          <w:lang w:val="en-US"/>
        </w:rPr>
        <w:t>41 to 53 dB better as shown in Table 3.</w:t>
      </w:r>
    </w:p>
    <w:p w14:paraId="3164E1F2" w14:textId="77777777" w:rsidR="00A87FC5" w:rsidRDefault="00A87FC5" w:rsidP="00A87FC5">
      <w:pPr>
        <w:textAlignment w:val="auto"/>
        <w:rPr>
          <w:lang w:val="en-US"/>
        </w:rPr>
      </w:pPr>
    </w:p>
    <w:p w14:paraId="063CD536" w14:textId="5E85FD52" w:rsidR="00A87FC5" w:rsidRPr="001D601F" w:rsidRDefault="00A87FC5" w:rsidP="00A87FC5">
      <w:pPr>
        <w:jc w:val="center"/>
        <w:textAlignment w:val="auto"/>
        <w:rPr>
          <w:b/>
          <w:bCs/>
          <w:lang w:val="en-US"/>
        </w:rPr>
      </w:pPr>
      <w:r w:rsidRPr="001D601F">
        <w:rPr>
          <w:b/>
          <w:bCs/>
          <w:lang w:val="en-US"/>
        </w:rPr>
        <w:t xml:space="preserve">Table 3: AVSI RA </w:t>
      </w:r>
      <w:r>
        <w:rPr>
          <w:b/>
          <w:bCs/>
          <w:lang w:val="en-US"/>
        </w:rPr>
        <w:t xml:space="preserve">Receiver Overload Threshold </w:t>
      </w:r>
      <w:r w:rsidRPr="001D601F">
        <w:rPr>
          <w:b/>
          <w:bCs/>
          <w:lang w:val="en-US"/>
        </w:rPr>
        <w:t>Data versus Worst-performing M.2059 R</w:t>
      </w:r>
      <w:r w:rsidR="00C33517" w:rsidRPr="001D601F">
        <w:rPr>
          <w:b/>
          <w:bCs/>
          <w:lang w:val="en-US"/>
        </w:rPr>
        <w:t>a</w:t>
      </w:r>
      <w:r w:rsidRPr="001D601F">
        <w:rPr>
          <w:b/>
          <w:bCs/>
          <w:lang w:val="en-US"/>
        </w:rPr>
        <w:t>s</w:t>
      </w:r>
      <w:ins w:id="35" w:author="CTIA" w:date="2025-02-28T09:46:00Z" w16du:dateUtc="2025-02-28T14:46:00Z">
        <w:r w:rsidR="00C33517">
          <w:rPr>
            <w:b/>
            <w:bCs/>
            <w:lang w:val="en-US"/>
          </w:rPr>
          <w:t xml:space="preserve"> (in dB)</w:t>
        </w:r>
      </w:ins>
    </w:p>
    <w:p w14:paraId="66CC395A" w14:textId="77777777" w:rsidR="00A87FC5" w:rsidRDefault="00A87FC5" w:rsidP="00A87FC5">
      <w:pPr>
        <w:jc w:val="center"/>
        <w:textAlignment w:val="auto"/>
        <w:rPr>
          <w:lang w:val="en-US"/>
        </w:rPr>
      </w:pPr>
      <w:r w:rsidRPr="00485805">
        <w:rPr>
          <w:noProof/>
        </w:rPr>
        <w:drawing>
          <wp:inline distT="0" distB="0" distL="0" distR="0" wp14:anchorId="767385C7" wp14:editId="48E02751">
            <wp:extent cx="2662359" cy="1379220"/>
            <wp:effectExtent l="0" t="0" r="5080" b="0"/>
            <wp:docPr id="183425259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80985" cy="1388869"/>
                    </a:xfrm>
                    <a:prstGeom prst="rect">
                      <a:avLst/>
                    </a:prstGeom>
                    <a:noFill/>
                    <a:ln>
                      <a:noFill/>
                    </a:ln>
                  </pic:spPr>
                </pic:pic>
              </a:graphicData>
            </a:graphic>
          </wp:inline>
        </w:drawing>
      </w:r>
    </w:p>
    <w:p w14:paraId="43C12F80" w14:textId="77777777" w:rsidR="00A87FC5" w:rsidRDefault="00A87FC5" w:rsidP="00A87FC5">
      <w:pPr>
        <w:textAlignment w:val="auto"/>
        <w:rPr>
          <w:lang w:val="en-US"/>
        </w:rPr>
      </w:pPr>
    </w:p>
    <w:p w14:paraId="65481A5D" w14:textId="509F3776" w:rsidR="00A87FC5" w:rsidRDefault="00A87FC5" w:rsidP="00A87FC5">
      <w:pPr>
        <w:textAlignment w:val="auto"/>
        <w:rPr>
          <w:lang w:val="en-US"/>
        </w:rPr>
      </w:pPr>
      <w:r>
        <w:rPr>
          <w:lang w:val="en-US"/>
        </w:rPr>
        <w:t>The reason for the large deltas between AVSI’s measured receiver overload threshold and that of M.2059 is the following: at low heights, the RA’s path loss is smaller than at the maximum operational height.  Since the wanted signal is stronger at low</w:t>
      </w:r>
      <w:ins w:id="36" w:author="CTIA" w:date="2025-02-28T09:53:00Z" w16du:dateUtc="2025-02-28T14:53:00Z">
        <w:r w:rsidR="00F41E03">
          <w:rPr>
            <w:lang w:val="en-US"/>
          </w:rPr>
          <w:t>er</w:t>
        </w:r>
      </w:ins>
      <w:r>
        <w:rPr>
          <w:lang w:val="en-US"/>
        </w:rPr>
        <w:t xml:space="preserve"> heights, the RA’s receiver is more resilient.  </w:t>
      </w:r>
    </w:p>
    <w:p w14:paraId="1A284BF6" w14:textId="77777777" w:rsidR="00A87FC5" w:rsidRDefault="00A87FC5" w:rsidP="00A87FC5">
      <w:pPr>
        <w:textAlignment w:val="auto"/>
        <w:rPr>
          <w:lang w:val="en-US"/>
        </w:rPr>
      </w:pPr>
      <w:r>
        <w:rPr>
          <w:lang w:val="en-US"/>
        </w:rPr>
        <w:t>The manufacturer-reported data in AVSI’s Volume III closely matched the earlier test results by AVSI reported in Volume I, which focused on out-of-band signals below 4000 MHz.</w:t>
      </w:r>
      <w:r>
        <w:rPr>
          <w:rStyle w:val="FootnoteReference"/>
          <w:lang w:val="en-US"/>
        </w:rPr>
        <w:footnoteReference w:id="5"/>
      </w:r>
      <w:r>
        <w:rPr>
          <w:lang w:val="en-US"/>
        </w:rPr>
        <w:t xml:space="preserve">  The RTCA 2020 Report</w:t>
      </w:r>
      <w:r>
        <w:rPr>
          <w:rStyle w:val="FootnoteReference"/>
          <w:lang w:val="en-US"/>
        </w:rPr>
        <w:footnoteReference w:id="6"/>
      </w:r>
      <w:r>
        <w:rPr>
          <w:lang w:val="en-US"/>
        </w:rPr>
        <w:t xml:space="preserve"> employed the Volume I receiver overload and Volume II unwanted emissions test results.</w:t>
      </w:r>
    </w:p>
    <w:p w14:paraId="16F6DE9B" w14:textId="2FCCF416" w:rsidR="00A87FC5" w:rsidRPr="00D71A1D" w:rsidRDefault="00A87FC5" w:rsidP="00A87FC5">
      <w:pPr>
        <w:textAlignment w:val="auto"/>
        <w:rPr>
          <w:lang w:val="en-US"/>
        </w:rPr>
      </w:pPr>
      <w:r>
        <w:rPr>
          <w:lang w:val="en-US"/>
        </w:rPr>
        <w:t xml:space="preserve">Table 4 shows the Volume I data has a similar delta of up to 47 dB from the M.2059 guidance.  An improvement of 47 to 53 dB is a factor of 50,000 to nearly 200,000.  </w:t>
      </w:r>
      <w:r w:rsidRPr="00A87FC5">
        <w:rPr>
          <w:lang w:val="en-US"/>
        </w:rPr>
        <w:t xml:space="preserve">Any </w:t>
      </w:r>
      <w:r>
        <w:rPr>
          <w:lang w:val="en-US"/>
        </w:rPr>
        <w:t xml:space="preserve">sharing and compatibility </w:t>
      </w:r>
      <w:r w:rsidRPr="00A87FC5">
        <w:rPr>
          <w:lang w:val="en-US"/>
        </w:rPr>
        <w:t>study should appropriately make note of this much-improved RA performance at low</w:t>
      </w:r>
      <w:ins w:id="37" w:author="CTIA" w:date="2025-02-28T09:53:00Z" w16du:dateUtc="2025-02-28T14:53:00Z">
        <w:r w:rsidR="00F41E03">
          <w:rPr>
            <w:lang w:val="en-US"/>
          </w:rPr>
          <w:t>er</w:t>
        </w:r>
      </w:ins>
      <w:r w:rsidRPr="00A87FC5">
        <w:rPr>
          <w:lang w:val="en-US"/>
        </w:rPr>
        <w:t xml:space="preserve"> height</w:t>
      </w:r>
      <w:ins w:id="38" w:author="CTIA" w:date="2025-02-28T09:54:00Z" w16du:dateUtc="2025-02-28T14:54:00Z">
        <w:r w:rsidR="00F41E03">
          <w:rPr>
            <w:lang w:val="en-US"/>
          </w:rPr>
          <w:t>s</w:t>
        </w:r>
      </w:ins>
      <w:r w:rsidRPr="00A87FC5">
        <w:rPr>
          <w:lang w:val="en-US"/>
        </w:rPr>
        <w:t>.</w:t>
      </w:r>
    </w:p>
    <w:p w14:paraId="17C6A9AB" w14:textId="77777777" w:rsidR="00A87FC5" w:rsidRDefault="00A87FC5" w:rsidP="00A87FC5">
      <w:pPr>
        <w:textAlignment w:val="auto"/>
        <w:rPr>
          <w:lang w:val="en-US"/>
        </w:rPr>
      </w:pPr>
    </w:p>
    <w:p w14:paraId="0105C338" w14:textId="77777777" w:rsidR="00F0687C" w:rsidRDefault="00F0687C" w:rsidP="00A87FC5">
      <w:pPr>
        <w:textAlignment w:val="auto"/>
        <w:rPr>
          <w:lang w:val="en-US"/>
        </w:rPr>
      </w:pPr>
    </w:p>
    <w:p w14:paraId="1F2CDAEC" w14:textId="77777777" w:rsidR="00F0687C" w:rsidRDefault="00F0687C" w:rsidP="00A87FC5">
      <w:pPr>
        <w:textAlignment w:val="auto"/>
        <w:rPr>
          <w:lang w:val="en-US"/>
        </w:rPr>
      </w:pPr>
    </w:p>
    <w:p w14:paraId="5BC9F9D2" w14:textId="77777777" w:rsidR="00F0687C" w:rsidRDefault="00F0687C" w:rsidP="00A87FC5">
      <w:pPr>
        <w:textAlignment w:val="auto"/>
        <w:rPr>
          <w:lang w:val="en-US"/>
        </w:rPr>
      </w:pPr>
    </w:p>
    <w:p w14:paraId="3B67B1EE" w14:textId="2D2D7F86" w:rsidR="00A87FC5" w:rsidRPr="001D601F" w:rsidRDefault="00A87FC5" w:rsidP="00A87FC5">
      <w:pPr>
        <w:jc w:val="center"/>
        <w:textAlignment w:val="auto"/>
        <w:rPr>
          <w:b/>
          <w:bCs/>
          <w:lang w:val="en-US"/>
        </w:rPr>
      </w:pPr>
      <w:r w:rsidRPr="001D601F">
        <w:rPr>
          <w:b/>
          <w:bCs/>
          <w:lang w:val="en-US"/>
        </w:rPr>
        <w:t>Table 4: AVSI Vol</w:t>
      </w:r>
      <w:r>
        <w:rPr>
          <w:b/>
          <w:bCs/>
          <w:lang w:val="en-US"/>
        </w:rPr>
        <w:t>.</w:t>
      </w:r>
      <w:r w:rsidRPr="001D601F">
        <w:rPr>
          <w:b/>
          <w:bCs/>
          <w:lang w:val="en-US"/>
        </w:rPr>
        <w:t xml:space="preserve"> I Comparison to M.2059 Worst</w:t>
      </w:r>
      <w:r>
        <w:rPr>
          <w:b/>
          <w:bCs/>
          <w:lang w:val="en-US"/>
        </w:rPr>
        <w:t>/Most Sensitive</w:t>
      </w:r>
      <w:r w:rsidRPr="001D601F">
        <w:rPr>
          <w:b/>
          <w:bCs/>
          <w:lang w:val="en-US"/>
        </w:rPr>
        <w:t xml:space="preserve"> Thresholds</w:t>
      </w:r>
      <w:r>
        <w:rPr>
          <w:rStyle w:val="FootnoteReference"/>
          <w:b/>
          <w:bCs/>
          <w:lang w:val="en-US"/>
        </w:rPr>
        <w:footnoteReference w:id="7"/>
      </w:r>
      <w:ins w:id="39" w:author="CTIA" w:date="2025-02-28T09:46:00Z" w16du:dateUtc="2025-02-28T14:46:00Z">
        <w:r w:rsidR="00C33517">
          <w:rPr>
            <w:b/>
            <w:bCs/>
            <w:lang w:val="en-US"/>
          </w:rPr>
          <w:t xml:space="preserve"> (in dB)</w:t>
        </w:r>
      </w:ins>
    </w:p>
    <w:p w14:paraId="1421C2C4" w14:textId="77777777" w:rsidR="00A87FC5" w:rsidRDefault="00A87FC5" w:rsidP="00A87FC5">
      <w:pPr>
        <w:jc w:val="center"/>
        <w:textAlignment w:val="auto"/>
        <w:rPr>
          <w:lang w:val="en-US"/>
        </w:rPr>
      </w:pPr>
      <w:r w:rsidRPr="00831520">
        <w:rPr>
          <w:noProof/>
        </w:rPr>
        <w:drawing>
          <wp:inline distT="0" distB="0" distL="0" distR="0" wp14:anchorId="5A512A36" wp14:editId="76CD4702">
            <wp:extent cx="2677330" cy="1473200"/>
            <wp:effectExtent l="0" t="0" r="8890" b="0"/>
            <wp:docPr id="174477929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85217" cy="1477540"/>
                    </a:xfrm>
                    <a:prstGeom prst="rect">
                      <a:avLst/>
                    </a:prstGeom>
                    <a:noFill/>
                    <a:ln>
                      <a:noFill/>
                    </a:ln>
                  </pic:spPr>
                </pic:pic>
              </a:graphicData>
            </a:graphic>
          </wp:inline>
        </w:drawing>
      </w:r>
    </w:p>
    <w:p w14:paraId="6E39A1BB" w14:textId="77777777" w:rsidR="00A87FC5" w:rsidRDefault="00A87FC5" w:rsidP="00A87FC5">
      <w:pPr>
        <w:textAlignment w:val="auto"/>
      </w:pPr>
      <w:r>
        <w:t xml:space="preserve">Based on publicly available data from aviation industry testing, more up-to-date measurements of altimeter performance are available and should be used in </w:t>
      </w:r>
      <w:r w:rsidRPr="002F7127">
        <w:t>sharing and compatibility</w:t>
      </w:r>
      <w:r>
        <w:t xml:space="preserve"> studies.</w:t>
      </w:r>
      <w:r>
        <w:rPr>
          <w:rStyle w:val="FootnoteReference"/>
        </w:rPr>
        <w:footnoteReference w:id="8"/>
      </w:r>
      <w:r>
        <w:t xml:space="preserve"> Finally, while some administrations have been implementing RA filters/retrofits to improve their RF blocking performance on categories of airplanes, those filters cannot be assumed to be installed on all aircraft and should only be modelled as part of a sensitivity analysis.</w:t>
      </w:r>
      <w:r>
        <w:rPr>
          <w:rStyle w:val="FootnoteReference"/>
        </w:rPr>
        <w:footnoteReference w:id="9"/>
      </w:r>
    </w:p>
    <w:p w14:paraId="33FE7C8B" w14:textId="77777777" w:rsidR="00A87FC5" w:rsidRDefault="00A87FC5" w:rsidP="00A87FC5">
      <w:pPr>
        <w:textAlignment w:val="auto"/>
      </w:pPr>
    </w:p>
    <w:p w14:paraId="44FCB2D8" w14:textId="77777777" w:rsidR="00A87FC5" w:rsidRPr="00D53F6B" w:rsidRDefault="00A87FC5" w:rsidP="00A87FC5">
      <w:pPr>
        <w:textAlignment w:val="auto"/>
        <w:rPr>
          <w:b/>
          <w:bCs/>
        </w:rPr>
      </w:pPr>
      <w:r w:rsidRPr="00D53F6B">
        <w:rPr>
          <w:b/>
          <w:bCs/>
        </w:rPr>
        <w:t xml:space="preserve">RA Receiver Desensitization </w:t>
      </w:r>
      <w:r>
        <w:rPr>
          <w:b/>
          <w:bCs/>
          <w:lang w:val="en-US"/>
        </w:rPr>
        <w:t>Findings Using Publicly Available</w:t>
      </w:r>
      <w:r w:rsidRPr="001D601F">
        <w:rPr>
          <w:b/>
          <w:bCs/>
          <w:lang w:val="en-US"/>
        </w:rPr>
        <w:t xml:space="preserve"> </w:t>
      </w:r>
      <w:r>
        <w:rPr>
          <w:b/>
          <w:bCs/>
          <w:lang w:val="en-US"/>
        </w:rPr>
        <w:t xml:space="preserve">Measurement Data </w:t>
      </w:r>
    </w:p>
    <w:p w14:paraId="2D65D3D9" w14:textId="7C7CE664" w:rsidR="00A87FC5" w:rsidRDefault="00A87FC5" w:rsidP="00A87FC5">
      <w:pPr>
        <w:textAlignment w:val="auto"/>
      </w:pPr>
      <w:r>
        <w:t>The publicly available AVSI data of RA receiver desensitization from unwanted (IMT) emissions into the RA band shows a similar pattern of improved performance at low</w:t>
      </w:r>
      <w:ins w:id="40" w:author="CTIA" w:date="2025-02-28T09:55:00Z" w16du:dateUtc="2025-02-28T14:55:00Z">
        <w:r w:rsidR="00F41E03">
          <w:t>er</w:t>
        </w:r>
      </w:ins>
      <w:r>
        <w:t xml:space="preserve"> height</w:t>
      </w:r>
      <w:ins w:id="41" w:author="CTIA" w:date="2025-02-28T09:55:00Z" w16du:dateUtc="2025-02-28T14:55:00Z">
        <w:r w:rsidR="00F41E03">
          <w:t>s</w:t>
        </w:r>
      </w:ins>
      <w:r>
        <w:t xml:space="preserve">, just as the RA receiver overload data sets indicated.  </w:t>
      </w:r>
    </w:p>
    <w:p w14:paraId="367CFB55" w14:textId="77777777" w:rsidR="00A87FC5" w:rsidRDefault="00A87FC5" w:rsidP="00A87FC5">
      <w:pPr>
        <w:textAlignment w:val="auto"/>
      </w:pPr>
      <w:r>
        <w:t xml:space="preserve">Table 5 compares the </w:t>
      </w:r>
      <w:r>
        <w:rPr>
          <w:lang w:val="en-US"/>
        </w:rPr>
        <w:t xml:space="preserve">RA’s desensitization threshold at maximum height tested versus 200 ft height, from AVSI’s Volume II data set. </w:t>
      </w:r>
    </w:p>
    <w:p w14:paraId="73C2BB00" w14:textId="77777777" w:rsidR="00A87FC5" w:rsidRDefault="00A87FC5" w:rsidP="00A87FC5">
      <w:pPr>
        <w:textAlignment w:val="auto"/>
      </w:pPr>
    </w:p>
    <w:p w14:paraId="108CE803" w14:textId="2C1E1E35" w:rsidR="00A87FC5" w:rsidRPr="00D53F6B" w:rsidRDefault="00A87FC5" w:rsidP="00A87FC5">
      <w:pPr>
        <w:jc w:val="center"/>
        <w:textAlignment w:val="auto"/>
        <w:rPr>
          <w:b/>
          <w:bCs/>
        </w:rPr>
      </w:pPr>
      <w:r w:rsidRPr="00D53F6B">
        <w:rPr>
          <w:b/>
          <w:bCs/>
        </w:rPr>
        <w:t xml:space="preserve">Table 5: Receiver Desensitization Performance is Better at Low </w:t>
      </w:r>
      <w:r>
        <w:rPr>
          <w:b/>
          <w:bCs/>
        </w:rPr>
        <w:t xml:space="preserve">Aircraft </w:t>
      </w:r>
      <w:r w:rsidRPr="00D53F6B">
        <w:rPr>
          <w:b/>
          <w:bCs/>
        </w:rPr>
        <w:t>Height</w:t>
      </w:r>
      <w:r>
        <w:rPr>
          <w:rStyle w:val="FootnoteReference"/>
          <w:b/>
          <w:bCs/>
        </w:rPr>
        <w:footnoteReference w:id="10"/>
      </w:r>
      <w:ins w:id="42" w:author="CTIA" w:date="2025-02-28T09:46:00Z" w16du:dateUtc="2025-02-28T14:46:00Z">
        <w:r w:rsidR="00C33517">
          <w:rPr>
            <w:b/>
            <w:bCs/>
          </w:rPr>
          <w:t xml:space="preserve"> (in dB)</w:t>
        </w:r>
      </w:ins>
    </w:p>
    <w:p w14:paraId="08AD7C0E" w14:textId="77777777" w:rsidR="00A87FC5" w:rsidRDefault="00A87FC5" w:rsidP="00A87FC5">
      <w:pPr>
        <w:jc w:val="center"/>
        <w:textAlignment w:val="auto"/>
      </w:pPr>
      <w:r w:rsidRPr="00AC7D6F">
        <w:rPr>
          <w:noProof/>
        </w:rPr>
        <w:drawing>
          <wp:inline distT="0" distB="0" distL="0" distR="0" wp14:anchorId="3C2A1F6C" wp14:editId="37044A47">
            <wp:extent cx="2715151" cy="1306501"/>
            <wp:effectExtent l="0" t="0" r="0" b="8255"/>
            <wp:docPr id="163330555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6944" cy="1321800"/>
                    </a:xfrm>
                    <a:prstGeom prst="rect">
                      <a:avLst/>
                    </a:prstGeom>
                    <a:noFill/>
                    <a:ln>
                      <a:noFill/>
                    </a:ln>
                  </pic:spPr>
                </pic:pic>
              </a:graphicData>
            </a:graphic>
          </wp:inline>
        </w:drawing>
      </w:r>
    </w:p>
    <w:p w14:paraId="027CEB13" w14:textId="77777777" w:rsidR="00A87FC5" w:rsidRDefault="00A87FC5" w:rsidP="00A87FC5">
      <w:pPr>
        <w:textAlignment w:val="auto"/>
      </w:pPr>
      <w:r>
        <w:t>As shown in Table 5, the receiver desensitization performance was better (higher desense threshold) by 14 to 40 dB at 200 ft versus at the highest height tested.</w:t>
      </w:r>
    </w:p>
    <w:p w14:paraId="0D52DE0B" w14:textId="77777777" w:rsidR="00A87FC5" w:rsidRDefault="00A87FC5" w:rsidP="00A87FC5">
      <w:pPr>
        <w:textAlignment w:val="auto"/>
      </w:pPr>
      <w:r>
        <w:lastRenderedPageBreak/>
        <w:t>Comparing the public data to the M.2059 guidance for receiver desensitization shows a larger improvement in the commercial RA performance of up to 49 dB, a factor of nearly 80,000 times. This is shown in Table 6.</w:t>
      </w:r>
    </w:p>
    <w:p w14:paraId="3F1D10EF" w14:textId="77777777" w:rsidR="00A87FC5" w:rsidRDefault="00A87FC5" w:rsidP="00A87FC5">
      <w:pPr>
        <w:textAlignment w:val="auto"/>
      </w:pPr>
    </w:p>
    <w:p w14:paraId="591F6F7D" w14:textId="084B2652" w:rsidR="00A87FC5" w:rsidRDefault="00A87FC5" w:rsidP="00A87FC5">
      <w:pPr>
        <w:jc w:val="center"/>
        <w:textAlignment w:val="auto"/>
        <w:rPr>
          <w:b/>
          <w:bCs/>
        </w:rPr>
      </w:pPr>
      <w:r w:rsidRPr="00D53F6B">
        <w:rPr>
          <w:b/>
          <w:bCs/>
        </w:rPr>
        <w:t xml:space="preserve">Table 6: </w:t>
      </w:r>
      <w:r>
        <w:rPr>
          <w:b/>
          <w:bCs/>
        </w:rPr>
        <w:t>RA Desensitization Performance is Much Improved in AVSI Vol. II versus M.2059</w:t>
      </w:r>
      <w:ins w:id="43" w:author="CTIA" w:date="2025-02-28T09:46:00Z" w16du:dateUtc="2025-02-28T14:46:00Z">
        <w:r w:rsidR="00C33517">
          <w:rPr>
            <w:b/>
            <w:bCs/>
          </w:rPr>
          <w:t xml:space="preserve"> (in dB)</w:t>
        </w:r>
      </w:ins>
      <w:del w:id="44" w:author="CTIA" w:date="2025-02-28T09:46:00Z" w16du:dateUtc="2025-02-28T14:46:00Z">
        <w:r w:rsidDel="00C33517">
          <w:rPr>
            <w:b/>
            <w:bCs/>
          </w:rPr>
          <w:delText xml:space="preserve">  </w:delText>
        </w:r>
      </w:del>
    </w:p>
    <w:p w14:paraId="2604F4B0" w14:textId="77777777" w:rsidR="00A87FC5" w:rsidRDefault="00A87FC5" w:rsidP="00A87FC5">
      <w:pPr>
        <w:jc w:val="center"/>
        <w:textAlignment w:val="auto"/>
      </w:pPr>
      <w:r w:rsidRPr="00E1070B">
        <w:rPr>
          <w:noProof/>
        </w:rPr>
        <w:drawing>
          <wp:inline distT="0" distB="0" distL="0" distR="0" wp14:anchorId="3AA249AE" wp14:editId="7EF1616A">
            <wp:extent cx="2447290" cy="1470025"/>
            <wp:effectExtent l="0" t="0" r="0" b="0"/>
            <wp:docPr id="171318843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47290" cy="1470025"/>
                    </a:xfrm>
                    <a:prstGeom prst="rect">
                      <a:avLst/>
                    </a:prstGeom>
                    <a:noFill/>
                    <a:ln>
                      <a:noFill/>
                    </a:ln>
                  </pic:spPr>
                </pic:pic>
              </a:graphicData>
            </a:graphic>
          </wp:inline>
        </w:drawing>
      </w:r>
    </w:p>
    <w:p w14:paraId="272BDB75" w14:textId="77777777" w:rsidR="00A87FC5" w:rsidRDefault="00A87FC5" w:rsidP="00A87FC5">
      <w:pPr>
        <w:textAlignment w:val="auto"/>
      </w:pPr>
    </w:p>
    <w:p w14:paraId="588ED0F9" w14:textId="77777777" w:rsidR="00A87FC5" w:rsidRDefault="00A87FC5" w:rsidP="00A87FC5">
      <w:pPr>
        <w:textAlignment w:val="auto"/>
      </w:pPr>
      <w:r>
        <w:t xml:space="preserve">In summary, for </w:t>
      </w:r>
      <w:r w:rsidRPr="004D4284">
        <w:t xml:space="preserve">sharing and compatibility </w:t>
      </w:r>
      <w:r>
        <w:t xml:space="preserve">studies considering lower heights than operational altitude, publicly available aviation industry test data for RA receiver overload and desensitization should be used. </w:t>
      </w:r>
    </w:p>
    <w:p w14:paraId="662E80BF" w14:textId="77777777" w:rsidR="00A87FC5" w:rsidRPr="003E5F24" w:rsidRDefault="00A87FC5" w:rsidP="00BD1576"/>
    <w:p w14:paraId="45FD6E2D" w14:textId="2213A02E" w:rsidR="00BD1576" w:rsidRPr="00D53F6B" w:rsidRDefault="00BD1576" w:rsidP="00BD1576">
      <w:pPr>
        <w:rPr>
          <w:b/>
          <w:bCs/>
        </w:rPr>
      </w:pPr>
      <w:r w:rsidRPr="00D53F6B">
        <w:rPr>
          <w:b/>
          <w:bCs/>
        </w:rPr>
        <w:t xml:space="preserve">WAIC </w:t>
      </w:r>
      <w:r>
        <w:rPr>
          <w:b/>
          <w:bCs/>
        </w:rPr>
        <w:t>Te</w:t>
      </w:r>
      <w:r w:rsidR="00A87FC5">
        <w:rPr>
          <w:b/>
          <w:bCs/>
        </w:rPr>
        <w:t>c</w:t>
      </w:r>
      <w:r>
        <w:rPr>
          <w:b/>
          <w:bCs/>
        </w:rPr>
        <w:t xml:space="preserve">hnical </w:t>
      </w:r>
      <w:r w:rsidRPr="00D53F6B">
        <w:rPr>
          <w:b/>
          <w:bCs/>
        </w:rPr>
        <w:t>Analysis</w:t>
      </w:r>
    </w:p>
    <w:p w14:paraId="1ED6E14E" w14:textId="074D65CC" w:rsidR="00BD1576" w:rsidRPr="00BD1576" w:rsidRDefault="00BD1576" w:rsidP="00BD1576">
      <w:r>
        <w:t xml:space="preserve">The WAIC SARPS-derived other-band interference threshold of -120 dBm/MHz contains a technical error.  The SARPS assumed that external sources of interference are additive to the thermal noise level prior to accounting for the receiver’s own noise, as shown in Table </w:t>
      </w:r>
      <w:r w:rsidR="00F0687C">
        <w:t>7</w:t>
      </w:r>
      <w:r>
        <w:t xml:space="preserve"> below.</w:t>
      </w:r>
    </w:p>
    <w:p w14:paraId="348E3199" w14:textId="77777777" w:rsidR="00BD1576" w:rsidRDefault="00BD1576" w:rsidP="00BD1576">
      <w:pPr>
        <w:jc w:val="center"/>
        <w:rPr>
          <w:b/>
          <w:bCs/>
        </w:rPr>
      </w:pPr>
    </w:p>
    <w:p w14:paraId="4E118044" w14:textId="20ADE752" w:rsidR="00BD1576" w:rsidRPr="00D53F6B" w:rsidRDefault="00BD1576" w:rsidP="00BD1576">
      <w:pPr>
        <w:jc w:val="center"/>
        <w:rPr>
          <w:b/>
          <w:bCs/>
        </w:rPr>
      </w:pPr>
      <w:r w:rsidRPr="00D53F6B">
        <w:rPr>
          <w:b/>
          <w:bCs/>
        </w:rPr>
        <w:t xml:space="preserve">Table </w:t>
      </w:r>
      <w:r w:rsidR="00F0687C">
        <w:rPr>
          <w:b/>
          <w:bCs/>
        </w:rPr>
        <w:t>7</w:t>
      </w:r>
      <w:r w:rsidRPr="00D53F6B">
        <w:rPr>
          <w:b/>
          <w:bCs/>
        </w:rPr>
        <w:t>: WAIC SARPS Incorrect Calculation of Permissible External Interference</w:t>
      </w:r>
    </w:p>
    <w:p w14:paraId="107287B3" w14:textId="77777777" w:rsidR="00BD1576" w:rsidRDefault="00BD1576" w:rsidP="00BD1576">
      <w:pPr>
        <w:jc w:val="center"/>
        <w:textAlignment w:val="auto"/>
        <w:rPr>
          <w:color w:val="000000"/>
        </w:rPr>
      </w:pPr>
      <w:r w:rsidRPr="00A1065D">
        <w:rPr>
          <w:noProof/>
        </w:rPr>
        <w:drawing>
          <wp:inline distT="0" distB="0" distL="0" distR="0" wp14:anchorId="2616A8A1" wp14:editId="4E4FE208">
            <wp:extent cx="4005409" cy="1002030"/>
            <wp:effectExtent l="0" t="0" r="0" b="7620"/>
            <wp:docPr id="91939925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rotWithShape="1">
                    <a:blip r:embed="rId18">
                      <a:extLst>
                        <a:ext uri="{28A0092B-C50C-407E-A947-70E740481C1C}">
                          <a14:useLocalDpi xmlns:a14="http://schemas.microsoft.com/office/drawing/2010/main" val="0"/>
                        </a:ext>
                      </a:extLst>
                    </a:blip>
                    <a:srcRect r="22078"/>
                    <a:stretch/>
                  </pic:blipFill>
                  <pic:spPr bwMode="auto">
                    <a:xfrm>
                      <a:off x="0" y="0"/>
                      <a:ext cx="4031363" cy="1008523"/>
                    </a:xfrm>
                    <a:prstGeom prst="rect">
                      <a:avLst/>
                    </a:prstGeom>
                    <a:noFill/>
                    <a:ln>
                      <a:noFill/>
                    </a:ln>
                    <a:extLst>
                      <a:ext uri="{53640926-AAD7-44D8-BBD7-CCE9431645EC}">
                        <a14:shadowObscured xmlns:a14="http://schemas.microsoft.com/office/drawing/2010/main"/>
                      </a:ext>
                    </a:extLst>
                  </pic:spPr>
                </pic:pic>
              </a:graphicData>
            </a:graphic>
          </wp:inline>
        </w:drawing>
      </w:r>
    </w:p>
    <w:p w14:paraId="14CC8D16" w14:textId="77777777" w:rsidR="00BD1576" w:rsidRDefault="00BD1576" w:rsidP="00BD1576">
      <w:pPr>
        <w:textAlignment w:val="auto"/>
        <w:rPr>
          <w:color w:val="000000"/>
        </w:rPr>
      </w:pPr>
      <w:r>
        <w:rPr>
          <w:color w:val="000000"/>
        </w:rPr>
        <w:t>The correct approach to incorporating an external interference level is to reference it at the detector, following the summation of the internal receiver noise, consisting of thermal noise plus the noise figure, resulting in -110 dBm/MHz as shown in Table 8.</w:t>
      </w:r>
    </w:p>
    <w:p w14:paraId="064D3B2B" w14:textId="77777777" w:rsidR="00BD1576" w:rsidRPr="00D53F6B" w:rsidRDefault="00BD1576" w:rsidP="00BD1576">
      <w:pPr>
        <w:jc w:val="center"/>
        <w:textAlignment w:val="auto"/>
        <w:rPr>
          <w:b/>
          <w:bCs/>
          <w:color w:val="000000"/>
        </w:rPr>
      </w:pPr>
      <w:r w:rsidRPr="00D53F6B">
        <w:rPr>
          <w:b/>
          <w:bCs/>
          <w:color w:val="000000"/>
        </w:rPr>
        <w:t>Table 8: Correct Derivation of Permissible External Interference</w:t>
      </w:r>
    </w:p>
    <w:p w14:paraId="5BE3A09C" w14:textId="77777777" w:rsidR="00BD1576" w:rsidRDefault="00BD1576" w:rsidP="00BD1576">
      <w:pPr>
        <w:jc w:val="center"/>
        <w:textAlignment w:val="auto"/>
        <w:rPr>
          <w:color w:val="000000"/>
        </w:rPr>
      </w:pPr>
      <w:r w:rsidRPr="00A1065D">
        <w:rPr>
          <w:noProof/>
        </w:rPr>
        <w:drawing>
          <wp:inline distT="0" distB="0" distL="0" distR="0" wp14:anchorId="699F39ED" wp14:editId="1C7E1DF4">
            <wp:extent cx="3926872" cy="1163248"/>
            <wp:effectExtent l="0" t="0" r="0" b="0"/>
            <wp:docPr id="185852864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19">
                      <a:extLst>
                        <a:ext uri="{28A0092B-C50C-407E-A947-70E740481C1C}">
                          <a14:useLocalDpi xmlns:a14="http://schemas.microsoft.com/office/drawing/2010/main" val="0"/>
                        </a:ext>
                      </a:extLst>
                    </a:blip>
                    <a:srcRect r="22671"/>
                    <a:stretch/>
                  </pic:blipFill>
                  <pic:spPr bwMode="auto">
                    <a:xfrm>
                      <a:off x="0" y="0"/>
                      <a:ext cx="3944459" cy="1168458"/>
                    </a:xfrm>
                    <a:prstGeom prst="rect">
                      <a:avLst/>
                    </a:prstGeom>
                    <a:noFill/>
                    <a:ln>
                      <a:noFill/>
                    </a:ln>
                    <a:extLst>
                      <a:ext uri="{53640926-AAD7-44D8-BBD7-CCE9431645EC}">
                        <a14:shadowObscured xmlns:a14="http://schemas.microsoft.com/office/drawing/2010/main"/>
                      </a:ext>
                    </a:extLst>
                  </pic:spPr>
                </pic:pic>
              </a:graphicData>
            </a:graphic>
          </wp:inline>
        </w:drawing>
      </w:r>
    </w:p>
    <w:p w14:paraId="46955F28" w14:textId="77777777" w:rsidR="00BD1576" w:rsidRDefault="00BD1576" w:rsidP="00BD1576">
      <w:pPr>
        <w:textAlignment w:val="auto"/>
        <w:rPr>
          <w:color w:val="000000"/>
        </w:rPr>
      </w:pPr>
      <w:r>
        <w:rPr>
          <w:color w:val="000000"/>
        </w:rPr>
        <w:t>More importantly, the WAIC SARPS approach ignored the real-world environment of the 4200-4400 MHz band</w:t>
      </w:r>
      <w:del w:id="45" w:author="CTIA" w:date="2025-02-28T09:55:00Z" w16du:dateUtc="2025-02-28T14:55:00Z">
        <w:r w:rsidDel="00F41E03">
          <w:rPr>
            <w:color w:val="000000"/>
          </w:rPr>
          <w:delText>,</w:delText>
        </w:r>
      </w:del>
      <w:r>
        <w:rPr>
          <w:color w:val="000000"/>
        </w:rPr>
        <w:t xml:space="preserve"> in which aviation systems with co-channel emissions exist and exert a distinct </w:t>
      </w:r>
      <w:r>
        <w:rPr>
          <w:color w:val="000000"/>
        </w:rPr>
        <w:lastRenderedPageBreak/>
        <w:t>impact on the WAIC link budget.  Several scenarios are presented below to illustrate that even Table 8’s corrected external interference threshold is far below the ambient noise environment.  The WAIC SARPS must be corrected to reflect the noisier operational environment, and correspondingly higher permissible external interference threshold.</w:t>
      </w:r>
    </w:p>
    <w:p w14:paraId="6B705D3E" w14:textId="77777777" w:rsidR="00BD1576" w:rsidRDefault="00BD1576" w:rsidP="00BD1576">
      <w:pPr>
        <w:textAlignment w:val="auto"/>
        <w:rPr>
          <w:color w:val="000000"/>
        </w:rPr>
      </w:pPr>
    </w:p>
    <w:p w14:paraId="50B5F9F3" w14:textId="77777777" w:rsidR="00BD1576" w:rsidRPr="00D53F6B" w:rsidRDefault="00BD1576" w:rsidP="00BD1576">
      <w:pPr>
        <w:textAlignment w:val="auto"/>
        <w:rPr>
          <w:b/>
          <w:bCs/>
          <w:i/>
          <w:iCs/>
          <w:color w:val="000000"/>
        </w:rPr>
      </w:pPr>
      <w:r w:rsidRPr="00D53F6B">
        <w:rPr>
          <w:b/>
          <w:bCs/>
          <w:i/>
          <w:iCs/>
          <w:color w:val="000000"/>
        </w:rPr>
        <w:t xml:space="preserve">Scenario 1: Landing Aircraft </w:t>
      </w:r>
      <w:r>
        <w:rPr>
          <w:b/>
          <w:bCs/>
          <w:i/>
          <w:iCs/>
          <w:color w:val="000000"/>
        </w:rPr>
        <w:t>RAs Interfering with</w:t>
      </w:r>
      <w:r w:rsidRPr="00D53F6B">
        <w:rPr>
          <w:b/>
          <w:bCs/>
          <w:i/>
          <w:iCs/>
          <w:color w:val="000000"/>
        </w:rPr>
        <w:t xml:space="preserve"> Taxiway WAIC </w:t>
      </w:r>
      <w:r>
        <w:rPr>
          <w:b/>
          <w:bCs/>
          <w:i/>
          <w:iCs/>
          <w:color w:val="000000"/>
        </w:rPr>
        <w:t>Receiver</w:t>
      </w:r>
    </w:p>
    <w:p w14:paraId="7042C4CD" w14:textId="77777777" w:rsidR="00BD1576" w:rsidRDefault="00BD1576" w:rsidP="00BD1576">
      <w:pPr>
        <w:textAlignment w:val="auto"/>
        <w:rPr>
          <w:color w:val="000000"/>
        </w:rPr>
      </w:pPr>
      <w:r>
        <w:rPr>
          <w:color w:val="000000"/>
        </w:rPr>
        <w:t>The first scenario assumes the landing aircraft scenario from the RTCA 2020 Report, Figure A-2, part c), reproduced below in Figure 1.</w:t>
      </w:r>
    </w:p>
    <w:p w14:paraId="4C84F165" w14:textId="77777777" w:rsidR="00BD1576" w:rsidRPr="00D53F6B" w:rsidRDefault="00BD1576" w:rsidP="00BD1576">
      <w:pPr>
        <w:jc w:val="center"/>
        <w:textAlignment w:val="auto"/>
        <w:rPr>
          <w:b/>
          <w:bCs/>
          <w:color w:val="000000"/>
        </w:rPr>
      </w:pPr>
      <w:r w:rsidRPr="00D53F6B">
        <w:rPr>
          <w:b/>
          <w:bCs/>
          <w:color w:val="000000"/>
        </w:rPr>
        <w:t xml:space="preserve">Figure 1: </w:t>
      </w:r>
      <w:r>
        <w:rPr>
          <w:b/>
          <w:bCs/>
          <w:color w:val="000000"/>
        </w:rPr>
        <w:t xml:space="preserve">RTCA 2020 Report </w:t>
      </w:r>
      <w:r w:rsidRPr="00D53F6B">
        <w:rPr>
          <w:b/>
          <w:bCs/>
          <w:color w:val="000000"/>
        </w:rPr>
        <w:t>Landing Scenario</w:t>
      </w:r>
    </w:p>
    <w:p w14:paraId="232D9260" w14:textId="77777777" w:rsidR="00BD1576" w:rsidRDefault="00BD1576" w:rsidP="00BD1576">
      <w:pPr>
        <w:jc w:val="center"/>
        <w:textAlignment w:val="auto"/>
        <w:rPr>
          <w:color w:val="000000"/>
        </w:rPr>
      </w:pPr>
      <w:r>
        <w:rPr>
          <w:noProof/>
        </w:rPr>
        <w:drawing>
          <wp:inline distT="0" distB="0" distL="0" distR="0" wp14:anchorId="2D4FDFDA" wp14:editId="1175CC90">
            <wp:extent cx="2929367" cy="1652587"/>
            <wp:effectExtent l="0" t="0" r="4445" b="5080"/>
            <wp:docPr id="2" name="Picture 1" descr="A screenshot of a computer&#10;&#10;Description automatically generated">
              <a:extLst xmlns:a="http://schemas.openxmlformats.org/drawingml/2006/main">
                <a:ext uri="{FF2B5EF4-FFF2-40B4-BE49-F238E27FC236}">
                  <a16:creationId xmlns:a16="http://schemas.microsoft.com/office/drawing/2014/main" id="{765B75D9-E807-BE80-86F2-FA42D10F941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A screenshot of a computer&#10;&#10;Description automatically generated">
                      <a:extLst>
                        <a:ext uri="{FF2B5EF4-FFF2-40B4-BE49-F238E27FC236}">
                          <a16:creationId xmlns:a16="http://schemas.microsoft.com/office/drawing/2014/main" id="{765B75D9-E807-BE80-86F2-FA42D10F9410}"/>
                        </a:ext>
                      </a:extLst>
                    </pic:cNvPr>
                    <pic:cNvPicPr>
                      <a:picLocks noChangeAspect="1"/>
                    </pic:cNvPicPr>
                  </pic:nvPicPr>
                  <pic:blipFill rotWithShape="1">
                    <a:blip r:embed="rId20"/>
                    <a:srcRect l="45912" t="40683" r="28185" b="33338"/>
                    <a:stretch/>
                  </pic:blipFill>
                  <pic:spPr bwMode="auto">
                    <a:xfrm>
                      <a:off x="0" y="0"/>
                      <a:ext cx="2945595" cy="1661742"/>
                    </a:xfrm>
                    <a:prstGeom prst="rect">
                      <a:avLst/>
                    </a:prstGeom>
                    <a:ln>
                      <a:noFill/>
                    </a:ln>
                    <a:extLst>
                      <a:ext uri="{53640926-AAD7-44D8-BBD7-CCE9431645EC}">
                        <a14:shadowObscured xmlns:a14="http://schemas.microsoft.com/office/drawing/2010/main"/>
                      </a:ext>
                    </a:extLst>
                  </pic:spPr>
                </pic:pic>
              </a:graphicData>
            </a:graphic>
          </wp:inline>
        </w:drawing>
      </w:r>
    </w:p>
    <w:p w14:paraId="265528D2" w14:textId="77777777" w:rsidR="00BD1576" w:rsidRDefault="00BD1576" w:rsidP="00BD1576">
      <w:pPr>
        <w:textAlignment w:val="auto"/>
        <w:rPr>
          <w:color w:val="000000"/>
        </w:rPr>
      </w:pPr>
      <w:r>
        <w:rPr>
          <w:color w:val="000000"/>
        </w:rPr>
        <w:t>The landing aircraft’s RAs are transmitting during the landing approach.  A second aircraft, on the taxiway nearby, is operating WAIC co-channel as envisioned by M.2067.  The RA interference level at the WAIC receiver well exceeds the other-band interference threshold defined in the WAIC SARPS, as shown in Table 9.</w:t>
      </w:r>
    </w:p>
    <w:p w14:paraId="2C0BBFC1" w14:textId="77777777" w:rsidR="00BD1576" w:rsidRDefault="00BD1576" w:rsidP="00BD1576">
      <w:pPr>
        <w:textAlignment w:val="auto"/>
        <w:rPr>
          <w:color w:val="000000"/>
        </w:rPr>
      </w:pPr>
    </w:p>
    <w:p w14:paraId="59C8232E" w14:textId="77777777" w:rsidR="00BD1576" w:rsidRDefault="00BD1576" w:rsidP="00BD1576">
      <w:pPr>
        <w:textAlignment w:val="auto"/>
        <w:rPr>
          <w:color w:val="000000"/>
        </w:rPr>
      </w:pPr>
    </w:p>
    <w:p w14:paraId="6DFA9445" w14:textId="77777777" w:rsidR="00BD1576" w:rsidRDefault="00BD1576" w:rsidP="00BD1576">
      <w:pPr>
        <w:textAlignment w:val="auto"/>
        <w:rPr>
          <w:color w:val="000000"/>
        </w:rPr>
      </w:pPr>
    </w:p>
    <w:p w14:paraId="4116FEDF" w14:textId="77777777" w:rsidR="00BD1576" w:rsidRPr="00D53F6B" w:rsidRDefault="00BD1576" w:rsidP="00BD1576">
      <w:pPr>
        <w:jc w:val="center"/>
        <w:textAlignment w:val="auto"/>
        <w:rPr>
          <w:b/>
          <w:bCs/>
          <w:color w:val="000000"/>
        </w:rPr>
      </w:pPr>
      <w:r w:rsidRPr="00D53F6B">
        <w:rPr>
          <w:b/>
          <w:bCs/>
          <w:color w:val="000000"/>
        </w:rPr>
        <w:t>Table 9: Landing Aircraft RA Interfering with WAIC</w:t>
      </w:r>
    </w:p>
    <w:p w14:paraId="2A3C88C1" w14:textId="77777777" w:rsidR="00BD1576" w:rsidRDefault="00BD1576" w:rsidP="00BD1576">
      <w:pPr>
        <w:jc w:val="center"/>
        <w:textAlignment w:val="auto"/>
        <w:rPr>
          <w:color w:val="000000"/>
        </w:rPr>
      </w:pPr>
      <w:r w:rsidRPr="005157E2">
        <w:rPr>
          <w:noProof/>
        </w:rPr>
        <w:drawing>
          <wp:inline distT="0" distB="0" distL="0" distR="0" wp14:anchorId="24112819" wp14:editId="413BFFF4">
            <wp:extent cx="6120765" cy="1808480"/>
            <wp:effectExtent l="0" t="0" r="0" b="1270"/>
            <wp:docPr id="15486226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20765" cy="1808480"/>
                    </a:xfrm>
                    <a:prstGeom prst="rect">
                      <a:avLst/>
                    </a:prstGeom>
                    <a:noFill/>
                    <a:ln>
                      <a:noFill/>
                    </a:ln>
                  </pic:spPr>
                </pic:pic>
              </a:graphicData>
            </a:graphic>
          </wp:inline>
        </w:drawing>
      </w:r>
    </w:p>
    <w:p w14:paraId="6F57227C" w14:textId="77777777" w:rsidR="00BD1576" w:rsidRDefault="00BD1576" w:rsidP="00BD1576">
      <w:pPr>
        <w:textAlignment w:val="auto"/>
        <w:rPr>
          <w:color w:val="000000"/>
        </w:rPr>
      </w:pPr>
      <w:r>
        <w:rPr>
          <w:color w:val="000000"/>
        </w:rPr>
        <w:t xml:space="preserve">In this scenario from the RTCA 2020 Report, the ambient RF environment exceeds the WAIC SARPS by 45 dB.  </w:t>
      </w:r>
    </w:p>
    <w:p w14:paraId="7CD2EF19" w14:textId="77777777" w:rsidR="00BD1576" w:rsidRDefault="00BD1576" w:rsidP="00BD1576">
      <w:pPr>
        <w:textAlignment w:val="auto"/>
        <w:rPr>
          <w:color w:val="000000"/>
        </w:rPr>
      </w:pPr>
      <w:r>
        <w:rPr>
          <w:color w:val="000000"/>
        </w:rPr>
        <w:t>The RAs on the landing aircraft greatly increase the WAIC ambient noise level to such a degree that any WAIC receivers located outside of the aircraft will not work, as shown in Table 10.  The WAIC receiver requires a desired signal to be 41.6 dB stronger to be detected in this environment.</w:t>
      </w:r>
    </w:p>
    <w:p w14:paraId="432B7C41" w14:textId="77777777" w:rsidR="00BD1576" w:rsidRDefault="00BD1576" w:rsidP="00BD1576">
      <w:pPr>
        <w:textAlignment w:val="auto"/>
        <w:rPr>
          <w:color w:val="000000"/>
        </w:rPr>
      </w:pPr>
    </w:p>
    <w:p w14:paraId="116620FE" w14:textId="77777777" w:rsidR="00F0687C" w:rsidRDefault="00F0687C" w:rsidP="00BD1576">
      <w:pPr>
        <w:textAlignment w:val="auto"/>
        <w:rPr>
          <w:color w:val="000000"/>
        </w:rPr>
      </w:pPr>
    </w:p>
    <w:p w14:paraId="77E225CF" w14:textId="77777777" w:rsidR="00F0687C" w:rsidRDefault="00F0687C" w:rsidP="00BD1576">
      <w:pPr>
        <w:textAlignment w:val="auto"/>
        <w:rPr>
          <w:color w:val="000000"/>
        </w:rPr>
      </w:pPr>
    </w:p>
    <w:p w14:paraId="35338E18" w14:textId="77777777" w:rsidR="00F0687C" w:rsidRDefault="00F0687C" w:rsidP="00BD1576">
      <w:pPr>
        <w:textAlignment w:val="auto"/>
        <w:rPr>
          <w:color w:val="000000"/>
        </w:rPr>
      </w:pPr>
    </w:p>
    <w:p w14:paraId="2849C845" w14:textId="77777777" w:rsidR="00F0687C" w:rsidRDefault="00F0687C" w:rsidP="00BD1576">
      <w:pPr>
        <w:textAlignment w:val="auto"/>
        <w:rPr>
          <w:color w:val="000000"/>
        </w:rPr>
      </w:pPr>
    </w:p>
    <w:p w14:paraId="764AB249" w14:textId="77777777" w:rsidR="00BD1576" w:rsidRPr="00D53F6B" w:rsidRDefault="00BD1576" w:rsidP="00BD1576">
      <w:pPr>
        <w:jc w:val="center"/>
        <w:textAlignment w:val="auto"/>
        <w:rPr>
          <w:b/>
          <w:bCs/>
          <w:color w:val="000000"/>
        </w:rPr>
      </w:pPr>
      <w:r w:rsidRPr="00D53F6B">
        <w:rPr>
          <w:b/>
          <w:bCs/>
          <w:color w:val="000000"/>
        </w:rPr>
        <w:t xml:space="preserve">Table </w:t>
      </w:r>
      <w:r>
        <w:rPr>
          <w:b/>
          <w:bCs/>
          <w:color w:val="000000"/>
        </w:rPr>
        <w:t>10</w:t>
      </w:r>
      <w:r w:rsidRPr="00D53F6B">
        <w:rPr>
          <w:b/>
          <w:bCs/>
          <w:color w:val="000000"/>
        </w:rPr>
        <w:t>: Landing Aircraft RA Interfer</w:t>
      </w:r>
      <w:r>
        <w:rPr>
          <w:b/>
          <w:bCs/>
          <w:color w:val="000000"/>
        </w:rPr>
        <w:t>ence Precludes</w:t>
      </w:r>
      <w:r w:rsidRPr="00D53F6B">
        <w:rPr>
          <w:b/>
          <w:bCs/>
          <w:color w:val="000000"/>
        </w:rPr>
        <w:t xml:space="preserve"> WAIC</w:t>
      </w:r>
      <w:r>
        <w:rPr>
          <w:b/>
          <w:bCs/>
          <w:color w:val="000000"/>
        </w:rPr>
        <w:t xml:space="preserve"> Service Outside the Aircraft</w:t>
      </w:r>
    </w:p>
    <w:p w14:paraId="2AA69135" w14:textId="77777777" w:rsidR="00BD1576" w:rsidRDefault="00BD1576" w:rsidP="00BD1576">
      <w:pPr>
        <w:jc w:val="center"/>
        <w:textAlignment w:val="auto"/>
        <w:rPr>
          <w:color w:val="000000"/>
        </w:rPr>
      </w:pPr>
      <w:r w:rsidRPr="00274ACA">
        <w:rPr>
          <w:noProof/>
        </w:rPr>
        <w:drawing>
          <wp:inline distT="0" distB="0" distL="0" distR="0" wp14:anchorId="35D7084F" wp14:editId="1566A248">
            <wp:extent cx="6120765" cy="2985135"/>
            <wp:effectExtent l="0" t="0" r="0" b="5715"/>
            <wp:docPr id="53353212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20765" cy="2985135"/>
                    </a:xfrm>
                    <a:prstGeom prst="rect">
                      <a:avLst/>
                    </a:prstGeom>
                    <a:noFill/>
                    <a:ln>
                      <a:noFill/>
                    </a:ln>
                  </pic:spPr>
                </pic:pic>
              </a:graphicData>
            </a:graphic>
          </wp:inline>
        </w:drawing>
      </w:r>
    </w:p>
    <w:p w14:paraId="531D6D4D" w14:textId="77777777" w:rsidR="00BD1576" w:rsidRDefault="00BD1576" w:rsidP="00BD1576">
      <w:pPr>
        <w:textAlignment w:val="auto"/>
        <w:rPr>
          <w:color w:val="000000"/>
        </w:rPr>
      </w:pPr>
    </w:p>
    <w:p w14:paraId="2AF71504" w14:textId="77777777" w:rsidR="00BD1576" w:rsidRPr="00E94324" w:rsidRDefault="00BD1576" w:rsidP="00BD1576">
      <w:pPr>
        <w:textAlignment w:val="auto"/>
        <w:rPr>
          <w:b/>
          <w:bCs/>
          <w:i/>
          <w:iCs/>
          <w:color w:val="000000"/>
        </w:rPr>
      </w:pPr>
      <w:r w:rsidRPr="00E94324">
        <w:rPr>
          <w:b/>
          <w:bCs/>
          <w:i/>
          <w:iCs/>
          <w:color w:val="000000"/>
        </w:rPr>
        <w:t xml:space="preserve">Scenario </w:t>
      </w:r>
      <w:r>
        <w:rPr>
          <w:b/>
          <w:bCs/>
          <w:i/>
          <w:iCs/>
          <w:color w:val="000000"/>
        </w:rPr>
        <w:t>2</w:t>
      </w:r>
      <w:r w:rsidRPr="00E94324">
        <w:rPr>
          <w:b/>
          <w:bCs/>
          <w:i/>
          <w:iCs/>
          <w:color w:val="000000"/>
        </w:rPr>
        <w:t xml:space="preserve">: </w:t>
      </w:r>
      <w:r>
        <w:rPr>
          <w:b/>
          <w:bCs/>
          <w:i/>
          <w:iCs/>
          <w:color w:val="000000"/>
        </w:rPr>
        <w:t>Overflight – RA to WAIC Interference</w:t>
      </w:r>
    </w:p>
    <w:p w14:paraId="63EDFF76" w14:textId="77777777" w:rsidR="00BD1576" w:rsidRDefault="00BD1576" w:rsidP="00BD1576">
      <w:pPr>
        <w:textAlignment w:val="auto"/>
        <w:rPr>
          <w:color w:val="000000"/>
        </w:rPr>
      </w:pPr>
      <w:r>
        <w:rPr>
          <w:color w:val="000000"/>
        </w:rPr>
        <w:t>The second scenario assumes one aircraft with three RAs is flying 1,000 feet above a second aircraft, on a different heading, equipped with WAIC.</w:t>
      </w:r>
      <w:r>
        <w:rPr>
          <w:rStyle w:val="FootnoteReference"/>
          <w:color w:val="000000"/>
        </w:rPr>
        <w:footnoteReference w:id="11"/>
      </w:r>
      <w:r>
        <w:rPr>
          <w:color w:val="000000"/>
        </w:rPr>
        <w:t xml:space="preserve">  The resulting RA signal levels at the WAIC receiver are calculated in Table 11.</w:t>
      </w:r>
    </w:p>
    <w:p w14:paraId="3C6E36DF" w14:textId="77777777" w:rsidR="00BD1576" w:rsidRPr="00D53F6B" w:rsidRDefault="00BD1576" w:rsidP="00BD1576">
      <w:pPr>
        <w:jc w:val="center"/>
        <w:textAlignment w:val="auto"/>
        <w:rPr>
          <w:b/>
          <w:bCs/>
          <w:color w:val="000000"/>
        </w:rPr>
      </w:pPr>
      <w:r w:rsidRPr="00D53F6B">
        <w:rPr>
          <w:b/>
          <w:bCs/>
          <w:color w:val="000000"/>
        </w:rPr>
        <w:t>Table 1</w:t>
      </w:r>
      <w:r>
        <w:rPr>
          <w:b/>
          <w:bCs/>
          <w:color w:val="000000"/>
        </w:rPr>
        <w:t>1</w:t>
      </w:r>
      <w:r w:rsidRPr="00D53F6B">
        <w:rPr>
          <w:b/>
          <w:bCs/>
          <w:color w:val="000000"/>
        </w:rPr>
        <w:t>: RA Interference to WAIC In Flight</w:t>
      </w:r>
      <w:r>
        <w:rPr>
          <w:b/>
          <w:bCs/>
          <w:color w:val="000000"/>
        </w:rPr>
        <w:t>: 1,000 ft</w:t>
      </w:r>
    </w:p>
    <w:p w14:paraId="6B3BDD27" w14:textId="77777777" w:rsidR="00BD1576" w:rsidRDefault="00BD1576" w:rsidP="00BD1576">
      <w:pPr>
        <w:jc w:val="center"/>
        <w:textAlignment w:val="auto"/>
        <w:rPr>
          <w:color w:val="000000"/>
        </w:rPr>
      </w:pPr>
      <w:r w:rsidRPr="00033C12">
        <w:rPr>
          <w:noProof/>
        </w:rPr>
        <w:drawing>
          <wp:inline distT="0" distB="0" distL="0" distR="0" wp14:anchorId="1D6C66FF" wp14:editId="62B7F903">
            <wp:extent cx="5827063" cy="1889760"/>
            <wp:effectExtent l="0" t="0" r="2540" b="0"/>
            <wp:docPr id="27843341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837430" cy="1893122"/>
                    </a:xfrm>
                    <a:prstGeom prst="rect">
                      <a:avLst/>
                    </a:prstGeom>
                    <a:noFill/>
                    <a:ln>
                      <a:noFill/>
                    </a:ln>
                  </pic:spPr>
                </pic:pic>
              </a:graphicData>
            </a:graphic>
          </wp:inline>
        </w:drawing>
      </w:r>
    </w:p>
    <w:p w14:paraId="72A020B1" w14:textId="77777777" w:rsidR="00BD1576" w:rsidRDefault="00BD1576" w:rsidP="00BD1576">
      <w:pPr>
        <w:textAlignment w:val="auto"/>
        <w:rPr>
          <w:color w:val="000000"/>
        </w:rPr>
      </w:pPr>
      <w:r>
        <w:rPr>
          <w:color w:val="000000"/>
        </w:rPr>
        <w:t>An RA-equipped aircraft passing 1,000 ft above an aircraft operating WAIC would exceed the other-band interference threshold proposed in the WAIC SARPS by 44 dB.</w:t>
      </w:r>
    </w:p>
    <w:p w14:paraId="04132C5A" w14:textId="77777777" w:rsidR="00BD1576" w:rsidRPr="00BD1576" w:rsidRDefault="00BD1576" w:rsidP="00BD1576">
      <w:pPr>
        <w:textAlignment w:val="auto"/>
        <w:rPr>
          <w:color w:val="000000"/>
        </w:rPr>
      </w:pPr>
      <w:r>
        <w:rPr>
          <w:color w:val="000000"/>
        </w:rPr>
        <w:lastRenderedPageBreak/>
        <w:t>Another example of overflight involves two aircraft traveling in the same direction, with a vertical separation of 2,000 ft.  Table 12 shows that the WAIC exceedance is 38 dB.</w:t>
      </w:r>
    </w:p>
    <w:p w14:paraId="33978D61" w14:textId="77777777" w:rsidR="00F0687C" w:rsidRDefault="00F0687C" w:rsidP="00BD1576">
      <w:pPr>
        <w:jc w:val="center"/>
        <w:textAlignment w:val="auto"/>
        <w:rPr>
          <w:b/>
          <w:bCs/>
          <w:color w:val="000000"/>
        </w:rPr>
      </w:pPr>
    </w:p>
    <w:p w14:paraId="1D5296DD" w14:textId="77777777" w:rsidR="00F0687C" w:rsidRDefault="00F0687C" w:rsidP="00BD1576">
      <w:pPr>
        <w:jc w:val="center"/>
        <w:textAlignment w:val="auto"/>
        <w:rPr>
          <w:b/>
          <w:bCs/>
          <w:color w:val="000000"/>
        </w:rPr>
      </w:pPr>
    </w:p>
    <w:p w14:paraId="6E992A85" w14:textId="58179F99" w:rsidR="00BD1576" w:rsidRPr="00D53F6B" w:rsidRDefault="00BD1576" w:rsidP="00BD1576">
      <w:pPr>
        <w:jc w:val="center"/>
        <w:textAlignment w:val="auto"/>
        <w:rPr>
          <w:b/>
          <w:bCs/>
          <w:color w:val="000000"/>
        </w:rPr>
      </w:pPr>
      <w:r w:rsidRPr="00D53F6B">
        <w:rPr>
          <w:b/>
          <w:bCs/>
          <w:color w:val="000000"/>
        </w:rPr>
        <w:t>Table 1</w:t>
      </w:r>
      <w:r>
        <w:rPr>
          <w:b/>
          <w:bCs/>
          <w:color w:val="000000"/>
        </w:rPr>
        <w:t>2</w:t>
      </w:r>
      <w:r w:rsidRPr="00D53F6B">
        <w:rPr>
          <w:b/>
          <w:bCs/>
          <w:color w:val="000000"/>
        </w:rPr>
        <w:t>: RA Interference to WAIC In Flight</w:t>
      </w:r>
      <w:r>
        <w:rPr>
          <w:b/>
          <w:bCs/>
          <w:color w:val="000000"/>
        </w:rPr>
        <w:t>: 2,000 ft</w:t>
      </w:r>
    </w:p>
    <w:p w14:paraId="05012881" w14:textId="77777777" w:rsidR="00BD1576" w:rsidRDefault="00BD1576" w:rsidP="00BD1576">
      <w:pPr>
        <w:jc w:val="center"/>
        <w:textAlignment w:val="auto"/>
        <w:rPr>
          <w:color w:val="000000"/>
        </w:rPr>
      </w:pPr>
      <w:r w:rsidRPr="00033C12">
        <w:rPr>
          <w:noProof/>
        </w:rPr>
        <w:drawing>
          <wp:inline distT="0" distB="0" distL="0" distR="0" wp14:anchorId="46D8C0A8" wp14:editId="0463BB56">
            <wp:extent cx="5827062" cy="1889760"/>
            <wp:effectExtent l="0" t="0" r="2540" b="0"/>
            <wp:docPr id="169242391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850713" cy="1897430"/>
                    </a:xfrm>
                    <a:prstGeom prst="rect">
                      <a:avLst/>
                    </a:prstGeom>
                    <a:noFill/>
                    <a:ln>
                      <a:noFill/>
                    </a:ln>
                  </pic:spPr>
                </pic:pic>
              </a:graphicData>
            </a:graphic>
          </wp:inline>
        </w:drawing>
      </w:r>
    </w:p>
    <w:p w14:paraId="187B9DD4" w14:textId="77777777" w:rsidR="00BD1576" w:rsidRDefault="00BD1576" w:rsidP="00BD1576">
      <w:pPr>
        <w:textAlignment w:val="auto"/>
        <w:rPr>
          <w:color w:val="000000"/>
        </w:rPr>
      </w:pPr>
      <w:r>
        <w:rPr>
          <w:color w:val="000000"/>
        </w:rPr>
        <w:t>In both overflight scenarios, the RA interference is large enough to preclude WAIC operation outside of the aircraft.  The link budget for the 2,000 ft separation distances is shown in Table 13.</w:t>
      </w:r>
    </w:p>
    <w:p w14:paraId="596293FF" w14:textId="77777777" w:rsidR="00BD1576" w:rsidRPr="00D53F6B" w:rsidRDefault="00BD1576" w:rsidP="00BD1576">
      <w:pPr>
        <w:jc w:val="center"/>
        <w:textAlignment w:val="auto"/>
        <w:rPr>
          <w:b/>
          <w:bCs/>
          <w:color w:val="000000"/>
        </w:rPr>
      </w:pPr>
      <w:r w:rsidRPr="00D53F6B">
        <w:rPr>
          <w:b/>
          <w:bCs/>
          <w:color w:val="000000"/>
        </w:rPr>
        <w:t>Table 1</w:t>
      </w:r>
      <w:r>
        <w:rPr>
          <w:b/>
          <w:bCs/>
          <w:color w:val="000000"/>
        </w:rPr>
        <w:t>3</w:t>
      </w:r>
      <w:r w:rsidRPr="00D53F6B">
        <w:rPr>
          <w:b/>
          <w:bCs/>
          <w:color w:val="000000"/>
        </w:rPr>
        <w:t xml:space="preserve">: </w:t>
      </w:r>
      <w:r>
        <w:rPr>
          <w:b/>
          <w:bCs/>
          <w:color w:val="000000"/>
        </w:rPr>
        <w:t xml:space="preserve">RA Overflight Interference Precludes WAIC Service Outside the Aircraft </w:t>
      </w:r>
    </w:p>
    <w:p w14:paraId="35D49081" w14:textId="77777777" w:rsidR="00BD1576" w:rsidRDefault="00BD1576" w:rsidP="00BD1576">
      <w:pPr>
        <w:jc w:val="center"/>
        <w:textAlignment w:val="auto"/>
        <w:rPr>
          <w:color w:val="000000"/>
        </w:rPr>
      </w:pPr>
      <w:r w:rsidRPr="00274ACA">
        <w:rPr>
          <w:noProof/>
        </w:rPr>
        <w:drawing>
          <wp:inline distT="0" distB="0" distL="0" distR="0" wp14:anchorId="01167E9B" wp14:editId="5703A1CD">
            <wp:extent cx="5958840" cy="2906163"/>
            <wp:effectExtent l="0" t="0" r="3810" b="8890"/>
            <wp:docPr id="157016123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63374" cy="2908374"/>
                    </a:xfrm>
                    <a:prstGeom prst="rect">
                      <a:avLst/>
                    </a:prstGeom>
                    <a:noFill/>
                    <a:ln>
                      <a:noFill/>
                    </a:ln>
                  </pic:spPr>
                </pic:pic>
              </a:graphicData>
            </a:graphic>
          </wp:inline>
        </w:drawing>
      </w:r>
    </w:p>
    <w:p w14:paraId="36B869CC" w14:textId="77777777" w:rsidR="00BD1576" w:rsidRDefault="00BD1576" w:rsidP="00BD1576">
      <w:pPr>
        <w:textAlignment w:val="auto"/>
        <w:rPr>
          <w:color w:val="000000"/>
        </w:rPr>
      </w:pPr>
    </w:p>
    <w:p w14:paraId="5BBF9525" w14:textId="77777777" w:rsidR="00BD1576" w:rsidRPr="00D53F6B" w:rsidRDefault="00BD1576" w:rsidP="00BD1576">
      <w:pPr>
        <w:textAlignment w:val="auto"/>
        <w:rPr>
          <w:b/>
          <w:bCs/>
          <w:color w:val="000000"/>
        </w:rPr>
      </w:pPr>
      <w:r w:rsidRPr="00D53F6B">
        <w:rPr>
          <w:b/>
          <w:bCs/>
          <w:color w:val="000000"/>
        </w:rPr>
        <w:t>WAIC Conclusions</w:t>
      </w:r>
    </w:p>
    <w:p w14:paraId="5FC984B5" w14:textId="3F3B6EA7" w:rsidR="00BD1576" w:rsidRDefault="00BD1576" w:rsidP="00BD1576">
      <w:pPr>
        <w:textAlignment w:val="auto"/>
        <w:rPr>
          <w:color w:val="000000"/>
        </w:rPr>
      </w:pPr>
      <w:r>
        <w:rPr>
          <w:color w:val="000000"/>
        </w:rPr>
        <w:t xml:space="preserve">As the new WAIC systems are being proposed to operate co-channel with radio altimeters, the WAIC SARPS external interference threshold of -120 dBm/MHz should be re-evaluated (or revised upward significantly), given the high levels of interference from other co-channel aviation services.  </w:t>
      </w:r>
    </w:p>
    <w:p w14:paraId="50F4EC8B" w14:textId="77777777" w:rsidR="00BD1576" w:rsidRDefault="00BD1576" w:rsidP="00BD1576">
      <w:pPr>
        <w:textAlignment w:val="auto"/>
        <w:rPr>
          <w:color w:val="000000"/>
        </w:rPr>
      </w:pPr>
    </w:p>
    <w:p w14:paraId="5F2373B3" w14:textId="77777777" w:rsidR="00BD1576" w:rsidRDefault="00BD1576" w:rsidP="00BD1576">
      <w:pPr>
        <w:textAlignment w:val="auto"/>
        <w:rPr>
          <w:color w:val="000000"/>
        </w:rPr>
      </w:pPr>
    </w:p>
    <w:p w14:paraId="6E1A86BF" w14:textId="77777777" w:rsidR="00BD1576" w:rsidRDefault="00BD1576" w:rsidP="00BD1576">
      <w:pPr>
        <w:jc w:val="center"/>
        <w:textAlignment w:val="auto"/>
        <w:rPr>
          <w:color w:val="000000"/>
        </w:rPr>
      </w:pPr>
    </w:p>
    <w:p w14:paraId="0AB03CBC" w14:textId="77777777" w:rsidR="00BD1576" w:rsidRDefault="00BD1576" w:rsidP="00BD1576">
      <w:pPr>
        <w:textAlignment w:val="auto"/>
        <w:rPr>
          <w:color w:val="000000"/>
        </w:rPr>
      </w:pPr>
    </w:p>
    <w:p w14:paraId="2FCEA20F" w14:textId="01FAC3E9" w:rsidR="00783B1D" w:rsidRPr="00BD1576" w:rsidRDefault="00783B1D" w:rsidP="00BD1576">
      <w:pPr>
        <w:rPr>
          <w:bCs/>
        </w:rPr>
      </w:pPr>
    </w:p>
    <w:p w14:paraId="5F8D7B2F" w14:textId="77777777" w:rsidR="00783B1D" w:rsidRDefault="00783B1D" w:rsidP="00783B1D"/>
    <w:p w14:paraId="7BF85D69" w14:textId="77777777" w:rsidR="00783B1D" w:rsidRDefault="00783B1D" w:rsidP="00783B1D">
      <w:pPr>
        <w:pStyle w:val="Title4"/>
      </w:pPr>
      <w:r>
        <w:t>Attachment</w:t>
      </w:r>
    </w:p>
    <w:bookmarkEnd w:id="8"/>
    <w:p w14:paraId="4072B4D9" w14:textId="77777777" w:rsidR="007B23C0" w:rsidRDefault="007B23C0" w:rsidP="007B23C0">
      <w:pPr>
        <w:tabs>
          <w:tab w:val="clear" w:pos="1134"/>
          <w:tab w:val="clear" w:pos="1871"/>
          <w:tab w:val="clear" w:pos="2268"/>
        </w:tabs>
        <w:overflowPunct/>
        <w:autoSpaceDE/>
        <w:autoSpaceDN/>
        <w:adjustRightInd/>
        <w:spacing w:before="0"/>
        <w:textAlignment w:val="auto"/>
        <w:rPr>
          <w:rFonts w:eastAsia="Calibri"/>
          <w:caps/>
          <w:sz w:val="28"/>
        </w:rPr>
      </w:pPr>
    </w:p>
    <w:tbl>
      <w:tblPr>
        <w:tblpPr w:leftFromText="180" w:rightFromText="180" w:horzAnchor="margin" w:tblpY="-687"/>
        <w:tblW w:w="9885" w:type="dxa"/>
        <w:tblLayout w:type="fixed"/>
        <w:tblLook w:val="04A0" w:firstRow="1" w:lastRow="0" w:firstColumn="1" w:lastColumn="0" w:noHBand="0" w:noVBand="1"/>
      </w:tblPr>
      <w:tblGrid>
        <w:gridCol w:w="9885"/>
      </w:tblGrid>
      <w:tr w:rsidR="00F33736" w:rsidRPr="00F33736" w14:paraId="117F22AC" w14:textId="77777777" w:rsidTr="00F33736">
        <w:trPr>
          <w:cantSplit/>
        </w:trPr>
        <w:tc>
          <w:tcPr>
            <w:tcW w:w="9889" w:type="dxa"/>
            <w:hideMark/>
          </w:tcPr>
          <w:p w14:paraId="08E698C3" w14:textId="77777777" w:rsidR="00F33736" w:rsidRPr="00F33736" w:rsidRDefault="00F33736" w:rsidP="00F33736">
            <w:pPr>
              <w:tabs>
                <w:tab w:val="left" w:pos="567"/>
                <w:tab w:val="left" w:pos="1701"/>
                <w:tab w:val="left" w:pos="2835"/>
              </w:tabs>
              <w:spacing w:before="240"/>
              <w:jc w:val="center"/>
              <w:textAlignment w:val="auto"/>
              <w:rPr>
                <w:caps/>
                <w:sz w:val="28"/>
                <w:lang w:eastAsia="zh-CN"/>
              </w:rPr>
            </w:pPr>
            <w:bookmarkStart w:id="46" w:name="_Hlk167777030"/>
            <w:r w:rsidRPr="00F33736">
              <w:rPr>
                <w:sz w:val="28"/>
                <w:lang w:eastAsia="zh-CN"/>
              </w:rPr>
              <w:t xml:space="preserve">REPLY LIAISON STATEMENT TO WORKING PARTY 5D </w:t>
            </w:r>
            <w:r w:rsidRPr="00F33736">
              <w:rPr>
                <w:sz w:val="28"/>
                <w:lang w:eastAsia="zh-CN"/>
              </w:rPr>
              <w:br/>
              <w:t xml:space="preserve">(COPY FOR INFORMATION TO WORKING PARTIES 1B, 3K, 3M, </w:t>
            </w:r>
            <w:r w:rsidRPr="00F33736">
              <w:rPr>
                <w:sz w:val="28"/>
                <w:lang w:eastAsia="zh-CN"/>
              </w:rPr>
              <w:br/>
              <w:t>4A, 4C, 5A, 5C, 7B, 7C, 7D AND ICAO)</w:t>
            </w:r>
            <w:bookmarkEnd w:id="46"/>
          </w:p>
        </w:tc>
      </w:tr>
      <w:tr w:rsidR="00F33736" w:rsidRPr="00F33736" w14:paraId="23D9C3E1" w14:textId="77777777" w:rsidTr="00F33736">
        <w:trPr>
          <w:cantSplit/>
        </w:trPr>
        <w:tc>
          <w:tcPr>
            <w:tcW w:w="9889" w:type="dxa"/>
            <w:hideMark/>
          </w:tcPr>
          <w:p w14:paraId="5561CBF1" w14:textId="52D6C982" w:rsidR="00F33736" w:rsidRPr="00F33736" w:rsidRDefault="006E2D3F" w:rsidP="00F33736">
            <w:pPr>
              <w:overflowPunct/>
              <w:autoSpaceDE/>
              <w:autoSpaceDN/>
              <w:adjustRightInd/>
              <w:spacing w:before="240"/>
              <w:jc w:val="center"/>
              <w:textAlignment w:val="auto"/>
              <w:rPr>
                <w:b/>
                <w:sz w:val="28"/>
                <w:lang w:eastAsia="zh-CN"/>
              </w:rPr>
            </w:pPr>
            <w:bookmarkStart w:id="47" w:name="_Hlk167777038"/>
            <w:r>
              <w:rPr>
                <w:b/>
                <w:sz w:val="28"/>
                <w:lang w:eastAsia="zh-CN"/>
              </w:rPr>
              <w:t>Additional</w:t>
            </w:r>
            <w:r w:rsidR="00F33736" w:rsidRPr="00F33736">
              <w:rPr>
                <w:b/>
                <w:sz w:val="28"/>
                <w:lang w:eastAsia="zh-CN"/>
              </w:rPr>
              <w:t xml:space="preserve"> technical information for sharing studies </w:t>
            </w:r>
            <w:r w:rsidR="00F33736" w:rsidRPr="00F33736">
              <w:rPr>
                <w:b/>
                <w:sz w:val="28"/>
                <w:lang w:eastAsia="zh-CN"/>
              </w:rPr>
              <w:br/>
              <w:t>under WRC-27 agenda item 1.7</w:t>
            </w:r>
            <w:bookmarkEnd w:id="47"/>
          </w:p>
        </w:tc>
      </w:tr>
    </w:tbl>
    <w:p w14:paraId="76005020" w14:textId="03A1DA07" w:rsidR="00F33736" w:rsidRPr="00F33736" w:rsidRDefault="00F33736" w:rsidP="0049138D">
      <w:pPr>
        <w:spacing w:before="360"/>
        <w:textAlignment w:val="auto"/>
      </w:pPr>
      <w:bookmarkStart w:id="48" w:name="dbreak"/>
      <w:bookmarkEnd w:id="48"/>
      <w:r w:rsidRPr="00F33736">
        <w:t xml:space="preserve">Working Party (WP) 5B </w:t>
      </w:r>
      <w:r w:rsidR="0049138D">
        <w:t>would like to thank</w:t>
      </w:r>
      <w:r w:rsidRPr="00F33736">
        <w:t xml:space="preserve"> WP 5D for its liaison statement</w:t>
      </w:r>
      <w:r w:rsidR="0049138D">
        <w:t>s</w:t>
      </w:r>
      <w:r w:rsidRPr="00F33736">
        <w:t xml:space="preserve"> (Document</w:t>
      </w:r>
      <w:r w:rsidR="0049138D">
        <w:t xml:space="preserve"> </w:t>
      </w:r>
      <w:hyperlink r:id="rId26" w:history="1">
        <w:r w:rsidR="0049138D" w:rsidRPr="0049138D">
          <w:rPr>
            <w:rStyle w:val="Hyperlink"/>
          </w:rPr>
          <w:t>5B/147</w:t>
        </w:r>
      </w:hyperlink>
      <w:r w:rsidRPr="00F33736">
        <w:t xml:space="preserve">) requesting </w:t>
      </w:r>
      <w:r w:rsidR="0049138D">
        <w:t xml:space="preserve">additional information on radio altimeter performance in the frequency band 4200- 4400 MHz and updates to considerations of WAIC as noted in the liaison statement to WP 5D from ICAO (Document </w:t>
      </w:r>
      <w:hyperlink r:id="rId27" w:history="1">
        <w:r w:rsidR="0049138D" w:rsidRPr="0049138D">
          <w:rPr>
            <w:rStyle w:val="Hyperlink"/>
          </w:rPr>
          <w:t>5D/257</w:t>
        </w:r>
      </w:hyperlink>
      <w:r w:rsidR="0049138D">
        <w:t xml:space="preserve">). </w:t>
      </w:r>
    </w:p>
    <w:p w14:paraId="3410BCA9" w14:textId="77777777" w:rsidR="0049138D" w:rsidRPr="0049138D" w:rsidRDefault="0049138D" w:rsidP="00F33736">
      <w:pPr>
        <w:textAlignment w:val="auto"/>
        <w:rPr>
          <w:b/>
          <w:bCs/>
        </w:rPr>
      </w:pPr>
      <w:r w:rsidRPr="0049138D">
        <w:rPr>
          <w:b/>
          <w:bCs/>
        </w:rPr>
        <w:t xml:space="preserve">Radio Altimeters </w:t>
      </w:r>
    </w:p>
    <w:p w14:paraId="5C382DBF" w14:textId="0D56175B" w:rsidR="0049138D" w:rsidRDefault="0049138D" w:rsidP="0049138D">
      <w:pPr>
        <w:textAlignment w:val="auto"/>
      </w:pPr>
      <w:r w:rsidRPr="0049138D">
        <w:t xml:space="preserve">A radio altimeter </w:t>
      </w:r>
      <w:r w:rsidR="00D71A1D">
        <w:t xml:space="preserve">(RA) </w:t>
      </w:r>
      <w:r w:rsidRPr="0049138D">
        <w:t xml:space="preserve">is a radar system mounted to the underside of an aircraft. A radio altimeter is the only system that provides a continuous measurement of the aircraft’s height above ground, clearance height above obstacles, and the rate of change of those measurements. Modern aviation would not have the safety record it does without this system. Radio altimeters are integrated into several safety critical aircraft functions; such systems include, but are not limited to, the flight control system, airborne collision avoidance systems, and terrain awareness warning system. These systems combined enable and enhance several safety and navigation functions throughout all phases of flight on all commercial aircraft and a wide range of other civil aircraft. </w:t>
      </w:r>
    </w:p>
    <w:p w14:paraId="7C0DAAAB" w14:textId="3F678857" w:rsidR="00584EB4" w:rsidRDefault="0049138D" w:rsidP="00D71A1D">
      <w:pPr>
        <w:textAlignment w:val="auto"/>
      </w:pPr>
      <w:r>
        <w:t>As noted in WP 5B’s liaison statement to WP 5</w:t>
      </w:r>
      <w:r w:rsidR="00A87FC5">
        <w:t>D</w:t>
      </w:r>
      <w:r>
        <w:t xml:space="preserve">, Rec. </w:t>
      </w:r>
      <w:hyperlink r:id="rId28" w:history="1">
        <w:r w:rsidR="00F33736" w:rsidRPr="00F33736">
          <w:rPr>
            <w:b/>
            <w:bCs/>
            <w:color w:val="0000FF"/>
            <w:u w:val="single"/>
          </w:rPr>
          <w:t>ITU-R M.2059-0</w:t>
        </w:r>
      </w:hyperlink>
      <w:r>
        <w:t xml:space="preserve"> </w:t>
      </w:r>
      <w:r w:rsidR="00F33736" w:rsidRPr="00F33736">
        <w:t xml:space="preserve">provides the technical and operational characteristics, and protection criteria of radio altimeters, which operate during all phases of flight. Representative radio altimeter operational and technical characteristics are contained in Annex 1 and Annex 2; and radio altimeter protection criteria are contained in Annex 3. It should be noted that the evaluation of potential interferers, notably for aggregate effects, should use the “operational altitude” in Tables 1 and 2. </w:t>
      </w:r>
    </w:p>
    <w:p w14:paraId="3D9F537A" w14:textId="77777777" w:rsidR="00E6454A" w:rsidRDefault="00B43F48" w:rsidP="0049138D">
      <w:pPr>
        <w:textAlignment w:val="auto"/>
      </w:pPr>
      <w:r>
        <w:t xml:space="preserve">As </w:t>
      </w:r>
      <w:r w:rsidR="00A866C7">
        <w:t>observed from aviation industry test data,</w:t>
      </w:r>
      <w:r>
        <w:t xml:space="preserve"> RA</w:t>
      </w:r>
      <w:r w:rsidR="00A866C7">
        <w:t>s operating at lower heights, near terrestrial services, are</w:t>
      </w:r>
      <w:r>
        <w:t xml:space="preserve"> resilient </w:t>
      </w:r>
      <w:r w:rsidR="00A866C7">
        <w:t>to both receiver overload</w:t>
      </w:r>
      <w:r w:rsidRPr="00B43F48">
        <w:t xml:space="preserve"> and </w:t>
      </w:r>
      <w:r w:rsidR="00E6454A">
        <w:t>desensitization</w:t>
      </w:r>
      <w:r w:rsidRPr="00B43F48">
        <w:t>.</w:t>
      </w:r>
      <w:r w:rsidR="00A87FC5">
        <w:t xml:space="preserve">  </w:t>
      </w:r>
      <w:r w:rsidR="003E5F24">
        <w:t xml:space="preserve">Based on </w:t>
      </w:r>
      <w:r w:rsidR="00A81004">
        <w:t xml:space="preserve">publicly available data from aviation industry </w:t>
      </w:r>
      <w:r w:rsidR="003E5F24">
        <w:t>testing, more up-to-date measurements of altimeter</w:t>
      </w:r>
      <w:r w:rsidR="00A81004">
        <w:t xml:space="preserve"> performance</w:t>
      </w:r>
      <w:r w:rsidR="003E5F24">
        <w:t xml:space="preserve"> </w:t>
      </w:r>
      <w:r w:rsidR="00485805">
        <w:t>are</w:t>
      </w:r>
      <w:r w:rsidR="003E5F24">
        <w:t xml:space="preserve"> available and </w:t>
      </w:r>
      <w:r w:rsidR="00B40645">
        <w:t xml:space="preserve">should </w:t>
      </w:r>
      <w:r w:rsidR="003E5F24">
        <w:t xml:space="preserve">be used in </w:t>
      </w:r>
      <w:r w:rsidR="002F7127" w:rsidRPr="002F7127">
        <w:t>sharing and compatibility</w:t>
      </w:r>
      <w:r w:rsidR="00A87FC5">
        <w:t xml:space="preserve"> </w:t>
      </w:r>
      <w:r w:rsidR="003E5F24">
        <w:t>studies.</w:t>
      </w:r>
      <w:r w:rsidR="001F6655">
        <w:rPr>
          <w:rStyle w:val="FootnoteReference"/>
        </w:rPr>
        <w:footnoteReference w:id="12"/>
      </w:r>
      <w:r w:rsidR="003E5F24">
        <w:t xml:space="preserve"> </w:t>
      </w:r>
    </w:p>
    <w:p w14:paraId="6304D66C" w14:textId="7633D5D5" w:rsidR="00D71A1D" w:rsidRDefault="003E5F24" w:rsidP="0049138D">
      <w:pPr>
        <w:textAlignment w:val="auto"/>
      </w:pPr>
      <w:bookmarkStart w:id="49" w:name="_Hlk191032404"/>
      <w:r>
        <w:t xml:space="preserve">Finally, while some administrations have been implementing </w:t>
      </w:r>
      <w:r w:rsidR="004D4284">
        <w:t xml:space="preserve">RA </w:t>
      </w:r>
      <w:r>
        <w:t>filters/retrofits to improve the</w:t>
      </w:r>
      <w:r w:rsidR="0039236D">
        <w:t>ir RF blocking performance</w:t>
      </w:r>
      <w:r>
        <w:t xml:space="preserve"> on categories of airplanes, those filters cannot be assumed to be installed on all aircraft and should only be modelled as part of a sensitivity analysis.</w:t>
      </w:r>
      <w:r w:rsidR="00FD10C1">
        <w:rPr>
          <w:rStyle w:val="FootnoteReference"/>
        </w:rPr>
        <w:footnoteReference w:id="13"/>
      </w:r>
    </w:p>
    <w:bookmarkEnd w:id="49"/>
    <w:p w14:paraId="03A3DECF" w14:textId="416B7D7E" w:rsidR="0049138D" w:rsidRPr="0049138D" w:rsidRDefault="00E6454A" w:rsidP="0049138D">
      <w:pPr>
        <w:textAlignment w:val="auto"/>
        <w:rPr>
          <w:b/>
          <w:bCs/>
        </w:rPr>
      </w:pPr>
      <w:r w:rsidRPr="0049138D">
        <w:rPr>
          <w:b/>
          <w:bCs/>
        </w:rPr>
        <w:t>Modelling</w:t>
      </w:r>
      <w:r w:rsidR="0049138D" w:rsidRPr="0049138D">
        <w:rPr>
          <w:b/>
          <w:bCs/>
        </w:rPr>
        <w:t xml:space="preserve"> of Cross-Border Interference / Operational Scenarios</w:t>
      </w:r>
    </w:p>
    <w:p w14:paraId="638853AB" w14:textId="27E779AE" w:rsidR="00793A18" w:rsidRPr="00793A18" w:rsidRDefault="00793A18" w:rsidP="0049138D">
      <w:pPr>
        <w:textAlignment w:val="auto"/>
        <w:rPr>
          <w:color w:val="000000" w:themeColor="text1"/>
        </w:rPr>
      </w:pPr>
      <w:r>
        <w:rPr>
          <w:color w:val="000000" w:themeColor="text1"/>
        </w:rPr>
        <w:t xml:space="preserve">While ICAO provided a general overview of operational scenarios for interference modelling, many of those scenarios are more applicable to domestic scenarios (e.g. on the runway), where co-coverage of IMT in one country would not include an airport in a neighboring country. </w:t>
      </w:r>
      <w:r w:rsidR="00B85D72">
        <w:rPr>
          <w:color w:val="000000" w:themeColor="text1"/>
        </w:rPr>
        <w:t>T</w:t>
      </w:r>
      <w:r w:rsidR="0039236D" w:rsidRPr="0039236D">
        <w:rPr>
          <w:color w:val="000000" w:themeColor="text1"/>
        </w:rPr>
        <w:t>o model the cross-border protection of radio altimeters….</w:t>
      </w:r>
      <w:r>
        <w:rPr>
          <w:color w:val="000000" w:themeColor="text1"/>
        </w:rPr>
        <w:t xml:space="preserve"> [</w:t>
      </w:r>
      <w:r w:rsidRPr="00793A18">
        <w:rPr>
          <w:i/>
          <w:iCs/>
          <w:color w:val="000000" w:themeColor="text1"/>
        </w:rPr>
        <w:t xml:space="preserve">text to be developed with interested USWP 5B </w:t>
      </w:r>
      <w:r w:rsidRPr="00793A18">
        <w:rPr>
          <w:i/>
          <w:iCs/>
          <w:color w:val="000000" w:themeColor="text1"/>
        </w:rPr>
        <w:lastRenderedPageBreak/>
        <w:t>participants so we can ensure accurate modelling to ensure the protection of the service in the context of ITU/cross-border analysis.</w:t>
      </w:r>
      <w:r>
        <w:rPr>
          <w:color w:val="000000" w:themeColor="text1"/>
        </w:rPr>
        <w:t>]</w:t>
      </w:r>
    </w:p>
    <w:p w14:paraId="101E8405" w14:textId="069CC3D7" w:rsidR="00F33736" w:rsidRPr="0049138D" w:rsidRDefault="0049138D" w:rsidP="0049138D">
      <w:pPr>
        <w:textAlignment w:val="auto"/>
        <w:rPr>
          <w:b/>
          <w:bCs/>
        </w:rPr>
      </w:pPr>
      <w:r w:rsidRPr="0049138D">
        <w:rPr>
          <w:b/>
          <w:bCs/>
        </w:rPr>
        <w:t>Wireless Avionics Intra-Communication systems (WAIC)</w:t>
      </w:r>
      <w:r w:rsidR="00F33736" w:rsidRPr="00F33736">
        <w:rPr>
          <w:b/>
          <w:bCs/>
        </w:rPr>
        <w:t xml:space="preserve"> </w:t>
      </w:r>
    </w:p>
    <w:p w14:paraId="19F190E8" w14:textId="58208391" w:rsidR="0049138D" w:rsidRDefault="0049138D" w:rsidP="0049138D">
      <w:r w:rsidRPr="00D602D3">
        <w:t>WAIC systems provide safety-related wireless communication over short distances between two or more points onboard a single aircraft. They are installed at various locations both within and on the outside of the aircraft</w:t>
      </w:r>
      <w:bookmarkStart w:id="50" w:name="_Hlk181703116"/>
      <w:r w:rsidRPr="00D602D3">
        <w:t>, and operate during all phases of flight, including on the ground</w:t>
      </w:r>
      <w:bookmarkEnd w:id="50"/>
      <w:r w:rsidRPr="00D602D3">
        <w:t xml:space="preserve"> (as described in Report </w:t>
      </w:r>
      <w:hyperlink r:id="rId29" w:history="1">
        <w:r w:rsidRPr="002F24D5">
          <w:rPr>
            <w:rStyle w:val="Hyperlink"/>
          </w:rPr>
          <w:t>ITU-R M.2283-0</w:t>
        </w:r>
      </w:hyperlink>
      <w:r w:rsidRPr="00D602D3">
        <w:t>).</w:t>
      </w:r>
      <w:r>
        <w:t xml:space="preserve"> </w:t>
      </w:r>
      <w:r w:rsidRPr="00D602D3">
        <w:t>WAIC systems do not provide air-to-ground, air-to-satellite, or air-to-air communications. They are only used for aircraft communications related to the safety and regularity of flight, allowing greater flexibility and redundancy to the existing internal aircraft wiring.</w:t>
      </w:r>
      <w:r>
        <w:t xml:space="preserve"> </w:t>
      </w:r>
      <w:r w:rsidRPr="00D602D3">
        <w:t>One example of communications provided by WAIC systems is sensor information used to monitor the health of an aircraft structure and critical systems, and to communicate this information to a central onboard entity.</w:t>
      </w:r>
      <w:r w:rsidR="00967E26">
        <w:t xml:space="preserve">  </w:t>
      </w:r>
    </w:p>
    <w:p w14:paraId="1266B702" w14:textId="39DC29E0" w:rsidR="002D7A0B" w:rsidRPr="00D53F6B" w:rsidRDefault="00967E26" w:rsidP="00967E26">
      <w:pPr>
        <w:rPr>
          <w:szCs w:val="24"/>
        </w:rPr>
      </w:pPr>
      <w:r>
        <w:t>WP 5B has previously provided Rec.</w:t>
      </w:r>
      <w:r w:rsidR="00F33736" w:rsidRPr="00F33736">
        <w:rPr>
          <w:b/>
          <w:bCs/>
        </w:rPr>
        <w:t xml:space="preserve"> </w:t>
      </w:r>
      <w:hyperlink r:id="rId30" w:history="1">
        <w:r w:rsidR="00F33736" w:rsidRPr="00793A18">
          <w:rPr>
            <w:color w:val="0000FF"/>
            <w:u w:val="single"/>
          </w:rPr>
          <w:t>ITU-R M.2067-0</w:t>
        </w:r>
      </w:hyperlink>
      <w:ins w:id="51" w:author="CTIA" w:date="2025-02-28T09:57:00Z" w16du:dateUtc="2025-02-28T14:57:00Z">
        <w:r w:rsidR="00F41E03">
          <w:t>,</w:t>
        </w:r>
      </w:ins>
      <w:r>
        <w:t xml:space="preserve"> which gives</w:t>
      </w:r>
      <w:r w:rsidR="00F33736" w:rsidRPr="00F33736">
        <w:t xml:space="preserve"> the technical and operational characteristics and protection criteria for WAIC systems operating in the frequency band 4 200-4 400 MHz, as described in its Annex.</w:t>
      </w:r>
      <w:r w:rsidR="00F33736" w:rsidRPr="00F33736">
        <w:rPr>
          <w:szCs w:val="24"/>
        </w:rPr>
        <w:t xml:space="preserve"> </w:t>
      </w:r>
      <w:bookmarkStart w:id="52" w:name="_Hlk160740447"/>
    </w:p>
    <w:p w14:paraId="66755F90" w14:textId="4A2E5BED" w:rsidR="0039236D" w:rsidRPr="0039236D" w:rsidRDefault="00967E26" w:rsidP="0039236D">
      <w:pPr>
        <w:rPr>
          <w:color w:val="000000" w:themeColor="text1"/>
          <w:lang w:val="en-US"/>
        </w:rPr>
      </w:pPr>
      <w:r>
        <w:t xml:space="preserve">WP 5B also notes that ICAO </w:t>
      </w:r>
      <w:r w:rsidRPr="00967E26">
        <w:t>is in the process of publishing WAIC standards and recommended practices (SARPs) to be contained in ICAO Annex 10 to the Convention on International Civil Aviat</w:t>
      </w:r>
      <w:r w:rsidRPr="0039236D">
        <w:rPr>
          <w:color w:val="000000" w:themeColor="text1"/>
        </w:rPr>
        <w:t xml:space="preserve">ion. </w:t>
      </w:r>
      <w:r w:rsidR="003E5F24" w:rsidRPr="0039236D">
        <w:rPr>
          <w:color w:val="000000" w:themeColor="text1"/>
        </w:rPr>
        <w:t xml:space="preserve"> Based on technical analysis</w:t>
      </w:r>
      <w:r w:rsidR="00BD1576">
        <w:rPr>
          <w:color w:val="000000" w:themeColor="text1"/>
        </w:rPr>
        <w:t xml:space="preserve"> submitted to WP 5B</w:t>
      </w:r>
      <w:r w:rsidR="003E5F24" w:rsidRPr="0039236D">
        <w:rPr>
          <w:color w:val="000000" w:themeColor="text1"/>
        </w:rPr>
        <w:t>, it appears that WAIC usage outside of aircraft</w:t>
      </w:r>
      <w:r w:rsidR="0039236D" w:rsidRPr="0039236D">
        <w:rPr>
          <w:color w:val="000000" w:themeColor="text1"/>
        </w:rPr>
        <w:t>,</w:t>
      </w:r>
      <w:r w:rsidR="003E5F24" w:rsidRPr="0039236D">
        <w:rPr>
          <w:color w:val="000000" w:themeColor="text1"/>
        </w:rPr>
        <w:t xml:space="preserve"> especially with ICAO proposed requirements</w:t>
      </w:r>
      <w:r w:rsidR="0039236D" w:rsidRPr="0039236D">
        <w:rPr>
          <w:color w:val="000000" w:themeColor="text1"/>
        </w:rPr>
        <w:t>,</w:t>
      </w:r>
      <w:r w:rsidR="003E5F24" w:rsidRPr="0039236D">
        <w:rPr>
          <w:color w:val="000000" w:themeColor="text1"/>
        </w:rPr>
        <w:t xml:space="preserve"> indicate</w:t>
      </w:r>
      <w:ins w:id="53" w:author="CTIA" w:date="2025-02-28T09:57:00Z" w16du:dateUtc="2025-02-28T14:57:00Z">
        <w:r w:rsidR="00F41E03">
          <w:rPr>
            <w:color w:val="000000" w:themeColor="text1"/>
          </w:rPr>
          <w:t>s</w:t>
        </w:r>
      </w:ins>
      <w:r w:rsidR="003E5F24" w:rsidRPr="0039236D">
        <w:rPr>
          <w:color w:val="000000" w:themeColor="text1"/>
        </w:rPr>
        <w:t xml:space="preserve"> that it cannot work in the current</w:t>
      </w:r>
      <w:r w:rsidR="0039236D" w:rsidRPr="0039236D">
        <w:rPr>
          <w:color w:val="000000" w:themeColor="text1"/>
        </w:rPr>
        <w:t xml:space="preserve"> interference</w:t>
      </w:r>
      <w:r w:rsidR="003E5F24" w:rsidRPr="0039236D">
        <w:rPr>
          <w:color w:val="000000" w:themeColor="text1"/>
        </w:rPr>
        <w:t xml:space="preserve"> environment with </w:t>
      </w:r>
      <w:r w:rsidR="0039236D" w:rsidRPr="0039236D">
        <w:rPr>
          <w:color w:val="000000" w:themeColor="text1"/>
        </w:rPr>
        <w:t>other operational</w:t>
      </w:r>
      <w:r w:rsidR="003E5F24" w:rsidRPr="0039236D">
        <w:rPr>
          <w:color w:val="000000" w:themeColor="text1"/>
        </w:rPr>
        <w:t xml:space="preserve"> systems</w:t>
      </w:r>
      <w:r w:rsidR="0039236D" w:rsidRPr="0039236D">
        <w:rPr>
          <w:color w:val="000000" w:themeColor="text1"/>
        </w:rPr>
        <w:t xml:space="preserve"> </w:t>
      </w:r>
      <w:ins w:id="54" w:author="CTIA" w:date="2025-02-28T09:57:00Z" w16du:dateUtc="2025-02-28T14:57:00Z">
        <w:r w:rsidR="00F41E03">
          <w:rPr>
            <w:color w:val="000000" w:themeColor="text1"/>
          </w:rPr>
          <w:t>that</w:t>
        </w:r>
      </w:ins>
      <w:del w:id="55" w:author="CTIA" w:date="2025-02-28T09:57:00Z" w16du:dateUtc="2025-02-28T14:57:00Z">
        <w:r w:rsidR="0039236D" w:rsidRPr="0039236D" w:rsidDel="00F41E03">
          <w:rPr>
            <w:color w:val="000000" w:themeColor="text1"/>
          </w:rPr>
          <w:delText>who</w:delText>
        </w:r>
      </w:del>
      <w:r w:rsidR="0039236D" w:rsidRPr="0039236D">
        <w:rPr>
          <w:color w:val="000000" w:themeColor="text1"/>
        </w:rPr>
        <w:t xml:space="preserve"> have</w:t>
      </w:r>
      <w:r w:rsidR="003E5F24" w:rsidRPr="0039236D">
        <w:rPr>
          <w:color w:val="000000" w:themeColor="text1"/>
        </w:rPr>
        <w:t xml:space="preserve"> spurious emissions falling in</w:t>
      </w:r>
      <w:r w:rsidR="0039236D">
        <w:rPr>
          <w:color w:val="000000" w:themeColor="text1"/>
        </w:rPr>
        <w:t>to the 4.2 – 4.4 GHz</w:t>
      </w:r>
      <w:r w:rsidR="003E5F24" w:rsidRPr="0039236D">
        <w:rPr>
          <w:color w:val="000000" w:themeColor="text1"/>
        </w:rPr>
        <w:t xml:space="preserve"> band. </w:t>
      </w:r>
      <w:r w:rsidR="0039236D" w:rsidRPr="0039236D">
        <w:rPr>
          <w:color w:val="000000" w:themeColor="text1"/>
          <w:lang w:val="en-US"/>
        </w:rPr>
        <w:t>However, this coexistence issue does not occur if a reasonable interference threshold is specified and the WAIC receiver is inside the fuselage</w:t>
      </w:r>
      <w:r w:rsidR="0039236D">
        <w:rPr>
          <w:color w:val="000000" w:themeColor="text1"/>
          <w:lang w:val="en-US"/>
        </w:rPr>
        <w:t xml:space="preserve">. Thus, </w:t>
      </w:r>
      <w:r w:rsidR="0039236D" w:rsidRPr="0039236D">
        <w:rPr>
          <w:color w:val="000000" w:themeColor="text1"/>
          <w:lang w:val="en-US"/>
        </w:rPr>
        <w:t xml:space="preserve">the parameters proposed in Rec. ITU-R M.2067 </w:t>
      </w:r>
      <w:r w:rsidR="0039236D">
        <w:rPr>
          <w:color w:val="000000" w:themeColor="text1"/>
          <w:lang w:val="en-US"/>
        </w:rPr>
        <w:t>should be</w:t>
      </w:r>
      <w:r w:rsidR="0039236D" w:rsidRPr="0039236D">
        <w:rPr>
          <w:color w:val="000000" w:themeColor="text1"/>
          <w:lang w:val="en-US"/>
        </w:rPr>
        <w:t xml:space="preserve"> used only for studies considering indoor WAIC receivers, where the interference signal</w:t>
      </w:r>
      <w:r w:rsidR="00F0687C">
        <w:rPr>
          <w:color w:val="000000" w:themeColor="text1"/>
          <w:lang w:val="en-US"/>
        </w:rPr>
        <w:t xml:space="preserve"> of radio altimeters</w:t>
      </w:r>
      <w:r w:rsidR="0039236D" w:rsidRPr="0039236D">
        <w:rPr>
          <w:color w:val="000000" w:themeColor="text1"/>
          <w:lang w:val="en-US"/>
        </w:rPr>
        <w:t xml:space="preserve"> will be additionally attenuated due to the aircraft fuselage.</w:t>
      </w:r>
    </w:p>
    <w:p w14:paraId="42CCE483" w14:textId="3FE014D1" w:rsidR="003E5F24" w:rsidRDefault="003E5F24" w:rsidP="00967E26"/>
    <w:bookmarkEnd w:id="52"/>
    <w:p w14:paraId="02EB1895" w14:textId="61AB8429" w:rsidR="00F33736" w:rsidRPr="00F33736" w:rsidRDefault="00F33736" w:rsidP="00F33736">
      <w:pPr>
        <w:textAlignment w:val="auto"/>
      </w:pPr>
      <w:r w:rsidRPr="00F33736">
        <w:rPr>
          <w:color w:val="000000"/>
        </w:rPr>
        <w:t>Working Party</w:t>
      </w:r>
      <w:r w:rsidRPr="00F33736">
        <w:t xml:space="preserve"> 5B requests to be kept informed on the progress of the studies under WRC-27 agenda item 1.</w:t>
      </w:r>
      <w:r w:rsidR="00967E26">
        <w:t>7.</w:t>
      </w:r>
    </w:p>
    <w:p w14:paraId="101AB3FE" w14:textId="77777777" w:rsidR="00F33736" w:rsidRPr="00F33736" w:rsidRDefault="00F33736" w:rsidP="00F33736">
      <w:pPr>
        <w:textAlignment w:val="auto"/>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4820"/>
      </w:tblGrid>
      <w:tr w:rsidR="00F33736" w:rsidRPr="00F33736" w14:paraId="4162FA92" w14:textId="77777777" w:rsidTr="00F33736">
        <w:tc>
          <w:tcPr>
            <w:tcW w:w="2500" w:type="pct"/>
            <w:hideMark/>
          </w:tcPr>
          <w:p w14:paraId="6B77E307" w14:textId="77777777" w:rsidR="00F33736" w:rsidRPr="00F33736" w:rsidRDefault="00F33736" w:rsidP="00F33736">
            <w:pPr>
              <w:keepNext/>
              <w:keepLines/>
              <w:textAlignment w:val="auto"/>
              <w:rPr>
                <w:rFonts w:ascii="Times New Roman" w:hAnsi="Times New Roman" w:cs="Times New Roman"/>
              </w:rPr>
            </w:pPr>
            <w:r w:rsidRPr="00F33736">
              <w:rPr>
                <w:rFonts w:ascii="Times New Roman" w:hAnsi="Times New Roman" w:cs="Times New Roman"/>
                <w:b/>
                <w:bCs/>
              </w:rPr>
              <w:t>Status:</w:t>
            </w:r>
            <w:r w:rsidRPr="00F33736">
              <w:rPr>
                <w:rFonts w:ascii="Times New Roman" w:hAnsi="Times New Roman" w:cs="Times New Roman"/>
              </w:rPr>
              <w:t xml:space="preserve">  </w:t>
            </w:r>
            <w:r w:rsidRPr="00F33736">
              <w:rPr>
                <w:rFonts w:ascii="Times New Roman" w:hAnsi="Times New Roman" w:cs="Times New Roman"/>
              </w:rPr>
              <w:tab/>
              <w:t>For action</w:t>
            </w:r>
          </w:p>
        </w:tc>
        <w:tc>
          <w:tcPr>
            <w:tcW w:w="2500" w:type="pct"/>
          </w:tcPr>
          <w:p w14:paraId="714D6685" w14:textId="77777777" w:rsidR="00F33736" w:rsidRPr="00F33736" w:rsidRDefault="00F33736" w:rsidP="00F33736">
            <w:pPr>
              <w:keepNext/>
              <w:keepLines/>
              <w:textAlignment w:val="auto"/>
              <w:rPr>
                <w:rFonts w:ascii="Times New Roman" w:hAnsi="Times New Roman" w:cs="Times New Roman"/>
              </w:rPr>
            </w:pPr>
          </w:p>
        </w:tc>
      </w:tr>
      <w:tr w:rsidR="00F33736" w:rsidRPr="00F33736" w14:paraId="688956D0" w14:textId="77777777" w:rsidTr="00F33736">
        <w:tc>
          <w:tcPr>
            <w:tcW w:w="2500" w:type="pct"/>
            <w:hideMark/>
          </w:tcPr>
          <w:p w14:paraId="0D338F6E" w14:textId="307E319A" w:rsidR="00F33736" w:rsidRPr="00F33736" w:rsidRDefault="00F33736" w:rsidP="00F33736">
            <w:pPr>
              <w:keepNext/>
              <w:keepLines/>
              <w:textAlignment w:val="auto"/>
              <w:rPr>
                <w:rFonts w:ascii="Times New Roman" w:hAnsi="Times New Roman" w:cs="Times New Roman"/>
              </w:rPr>
            </w:pPr>
            <w:r w:rsidRPr="00F33736">
              <w:rPr>
                <w:rFonts w:ascii="Times New Roman" w:hAnsi="Times New Roman" w:cs="Times New Roman"/>
                <w:b/>
                <w:bCs/>
              </w:rPr>
              <w:t>Contact:</w:t>
            </w:r>
            <w:r w:rsidRPr="00F33736">
              <w:rPr>
                <w:rFonts w:ascii="Times New Roman" w:hAnsi="Times New Roman" w:cs="Times New Roman"/>
              </w:rPr>
              <w:t xml:space="preserve"> </w:t>
            </w:r>
            <w:r w:rsidRPr="00F33736">
              <w:rPr>
                <w:rFonts w:ascii="Times New Roman" w:hAnsi="Times New Roman" w:cs="Times New Roman"/>
              </w:rPr>
              <w:tab/>
            </w:r>
          </w:p>
        </w:tc>
        <w:tc>
          <w:tcPr>
            <w:tcW w:w="2500" w:type="pct"/>
            <w:hideMark/>
          </w:tcPr>
          <w:p w14:paraId="0E122104" w14:textId="1817C929" w:rsidR="00F33736" w:rsidRPr="00F33736" w:rsidRDefault="00F33736" w:rsidP="00F33736">
            <w:pPr>
              <w:keepNext/>
              <w:keepLines/>
              <w:textAlignment w:val="auto"/>
              <w:rPr>
                <w:rFonts w:ascii="Times New Roman" w:hAnsi="Times New Roman" w:cs="Times New Roman"/>
              </w:rPr>
            </w:pPr>
            <w:r w:rsidRPr="00F33736">
              <w:rPr>
                <w:rFonts w:ascii="Times New Roman" w:hAnsi="Times New Roman" w:cs="Times New Roman"/>
                <w:b/>
                <w:bCs/>
              </w:rPr>
              <w:t>E-mail:</w:t>
            </w:r>
            <w:r w:rsidRPr="00F33736">
              <w:rPr>
                <w:rFonts w:ascii="Times New Roman" w:hAnsi="Times New Roman" w:cs="Times New Roman"/>
              </w:rPr>
              <w:t xml:space="preserve"> </w:t>
            </w:r>
            <w:r w:rsidRPr="00F33736">
              <w:rPr>
                <w:rFonts w:ascii="Times New Roman" w:hAnsi="Times New Roman" w:cs="Times New Roman"/>
              </w:rPr>
              <w:tab/>
            </w:r>
          </w:p>
        </w:tc>
      </w:tr>
    </w:tbl>
    <w:p w14:paraId="77D46AE3" w14:textId="77777777" w:rsidR="00F33736" w:rsidRPr="00F33736" w:rsidRDefault="00F33736" w:rsidP="00F33736">
      <w:pPr>
        <w:spacing w:before="480"/>
        <w:jc w:val="center"/>
        <w:textAlignment w:val="auto"/>
      </w:pPr>
      <w:r w:rsidRPr="00F33736">
        <w:t>______________</w:t>
      </w:r>
    </w:p>
    <w:p w14:paraId="222B7C4C" w14:textId="77777777" w:rsidR="00F33736" w:rsidRDefault="00F33736" w:rsidP="007B23C0">
      <w:pPr>
        <w:tabs>
          <w:tab w:val="clear" w:pos="1134"/>
          <w:tab w:val="clear" w:pos="1871"/>
          <w:tab w:val="clear" w:pos="2268"/>
        </w:tabs>
        <w:overflowPunct/>
        <w:autoSpaceDE/>
        <w:autoSpaceDN/>
        <w:adjustRightInd/>
        <w:spacing w:before="0"/>
        <w:textAlignment w:val="auto"/>
        <w:rPr>
          <w:rFonts w:eastAsia="Calibri"/>
          <w:caps/>
          <w:sz w:val="28"/>
        </w:rPr>
      </w:pPr>
    </w:p>
    <w:p w14:paraId="7D4BE239" w14:textId="77777777" w:rsidR="00F33736" w:rsidRDefault="00F33736" w:rsidP="007B23C0">
      <w:pPr>
        <w:tabs>
          <w:tab w:val="clear" w:pos="1134"/>
          <w:tab w:val="clear" w:pos="1871"/>
          <w:tab w:val="clear" w:pos="2268"/>
        </w:tabs>
        <w:overflowPunct/>
        <w:autoSpaceDE/>
        <w:autoSpaceDN/>
        <w:adjustRightInd/>
        <w:spacing w:before="0"/>
        <w:textAlignment w:val="auto"/>
        <w:rPr>
          <w:rFonts w:eastAsia="Calibri"/>
          <w:caps/>
          <w:sz w:val="28"/>
        </w:rPr>
      </w:pPr>
    </w:p>
    <w:p w14:paraId="29774A2F" w14:textId="77777777" w:rsidR="00F33736" w:rsidRDefault="00F33736" w:rsidP="007B23C0">
      <w:pPr>
        <w:tabs>
          <w:tab w:val="clear" w:pos="1134"/>
          <w:tab w:val="clear" w:pos="1871"/>
          <w:tab w:val="clear" w:pos="2268"/>
        </w:tabs>
        <w:overflowPunct/>
        <w:autoSpaceDE/>
        <w:autoSpaceDN/>
        <w:adjustRightInd/>
        <w:spacing w:before="0"/>
        <w:textAlignment w:val="auto"/>
      </w:pPr>
    </w:p>
    <w:p w14:paraId="44E45BBD" w14:textId="77777777" w:rsidR="00E24935" w:rsidRDefault="00E24935">
      <w:pPr>
        <w:tabs>
          <w:tab w:val="clear" w:pos="1134"/>
          <w:tab w:val="clear" w:pos="1871"/>
          <w:tab w:val="clear" w:pos="2268"/>
        </w:tabs>
        <w:overflowPunct/>
        <w:autoSpaceDE/>
        <w:autoSpaceDN/>
        <w:adjustRightInd/>
        <w:spacing w:before="0"/>
        <w:textAlignment w:val="auto"/>
      </w:pPr>
    </w:p>
    <w:sectPr w:rsidR="00E24935" w:rsidSect="00190ED8">
      <w:footerReference w:type="default" r:id="rId31"/>
      <w:headerReference w:type="first" r:id="rId32"/>
      <w:footerReference w:type="first" r:id="rId33"/>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C6D99F" w14:textId="77777777" w:rsidR="007006E7" w:rsidRDefault="007006E7">
      <w:pPr>
        <w:spacing w:before="0"/>
      </w:pPr>
      <w:r>
        <w:separator/>
      </w:r>
    </w:p>
  </w:endnote>
  <w:endnote w:type="continuationSeparator" w:id="0">
    <w:p w14:paraId="1BCCCDD4" w14:textId="77777777" w:rsidR="007006E7" w:rsidRDefault="007006E7">
      <w:pPr>
        <w:spacing w:before="0"/>
      </w:pPr>
      <w:r>
        <w:continuationSeparator/>
      </w:r>
    </w:p>
  </w:endnote>
  <w:endnote w:type="continuationNotice" w:id="1">
    <w:p w14:paraId="11DDB6AD" w14:textId="77777777" w:rsidR="007006E7" w:rsidRDefault="007006E7">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Yu Gothic"/>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CG Times">
    <w:altName w:val="Times New Roman"/>
    <w:charset w:val="00"/>
    <w:family w:val="roman"/>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ECE91" w14:textId="7FD62FBD" w:rsidR="008D365B" w:rsidRDefault="008D365B" w:rsidP="008D365B">
    <w:pPr>
      <w:pStyle w:val="Footer"/>
    </w:pPr>
    <w:bookmarkStart w:id="56" w:name="TITUS1FooterPrimary"/>
    <w:r w:rsidRPr="008D365B">
      <w:rPr>
        <w:color w:val="000000"/>
        <w:sz w:val="17"/>
      </w:rPr>
      <w:t>  </w:t>
    </w:r>
    <w:bookmarkEnd w:id="56"/>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42E22" w14:textId="7D1B7695" w:rsidR="008D365B" w:rsidRDefault="008D365B" w:rsidP="008D365B">
    <w:pPr>
      <w:pStyle w:val="Footer"/>
    </w:pPr>
    <w:bookmarkStart w:id="57" w:name="TITUS1FooterFirstPage"/>
    <w:r w:rsidRPr="008D365B">
      <w:rPr>
        <w:color w:val="000000"/>
        <w:sz w:val="17"/>
      </w:rPr>
      <w:t>  </w:t>
    </w:r>
    <w:bookmarkEnd w:id="5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265370" w14:textId="77777777" w:rsidR="007006E7" w:rsidRDefault="007006E7">
      <w:pPr>
        <w:spacing w:before="0"/>
      </w:pPr>
      <w:r>
        <w:separator/>
      </w:r>
    </w:p>
  </w:footnote>
  <w:footnote w:type="continuationSeparator" w:id="0">
    <w:p w14:paraId="757212B1" w14:textId="77777777" w:rsidR="007006E7" w:rsidRDefault="007006E7">
      <w:pPr>
        <w:spacing w:before="0"/>
      </w:pPr>
      <w:r>
        <w:continuationSeparator/>
      </w:r>
    </w:p>
  </w:footnote>
  <w:footnote w:type="continuationNotice" w:id="1">
    <w:p w14:paraId="2EAABFAF" w14:textId="77777777" w:rsidR="007006E7" w:rsidRDefault="007006E7">
      <w:pPr>
        <w:spacing w:before="0"/>
      </w:pPr>
    </w:p>
  </w:footnote>
  <w:footnote w:id="2">
    <w:p w14:paraId="0D330B1C" w14:textId="79D284C8" w:rsidR="00A87FC5" w:rsidRPr="001D601F" w:rsidRDefault="00A87FC5" w:rsidP="00A87FC5">
      <w:pPr>
        <w:pStyle w:val="FootnoteText"/>
        <w:rPr>
          <w:sz w:val="20"/>
          <w:lang w:val="en-US"/>
        </w:rPr>
      </w:pPr>
      <w:r w:rsidRPr="001D601F">
        <w:rPr>
          <w:rStyle w:val="FootnoteReference"/>
          <w:sz w:val="20"/>
        </w:rPr>
        <w:footnoteRef/>
      </w:r>
      <w:r w:rsidRPr="001D601F">
        <w:rPr>
          <w:sz w:val="20"/>
        </w:rPr>
        <w:t xml:space="preserve"> </w:t>
      </w:r>
      <w:r w:rsidRPr="001D601F">
        <w:rPr>
          <w:i/>
          <w:iCs/>
          <w:sz w:val="20"/>
          <w:lang w:val="en-US"/>
        </w:rPr>
        <w:t>AFE 76s2 Report Derivation of Radar Altimeter Interference Tolerance Masks Volume III: Manufacturer-Provided Test Results</w:t>
      </w:r>
      <w:r w:rsidRPr="001D601F">
        <w:rPr>
          <w:sz w:val="20"/>
          <w:lang w:val="en-US"/>
        </w:rPr>
        <w:t>, AVSI, Doc ID 76s2-REP-05, Apr 2022.</w:t>
      </w:r>
      <w:r>
        <w:rPr>
          <w:sz w:val="20"/>
          <w:lang w:val="en-US"/>
        </w:rPr>
        <w:t xml:space="preserve">  Maximum height data from Tables 6-28, 6-33, 8-17, 8-18, and Figure 9-11.  Low height data from Tables 6-7, 6-9, 8-8, 8-10, and Figure 9-9.  Pass/fail criteria of +/- 2% or No Computed Data.  The third criterion, mean error of 0.5%, has no basis in aviation standards, and RAs are not designed to meet a 0.5% accuracy level.  Furthermore, a mean +/-0.5% criterion requires a longer-term RA exposure to a static IMT environment; however, the scenario</w:t>
      </w:r>
      <w:r w:rsidR="00F0687C">
        <w:rPr>
          <w:sz w:val="20"/>
          <w:lang w:val="en-US"/>
        </w:rPr>
        <w:t xml:space="preserve"> </w:t>
      </w:r>
      <w:r>
        <w:rPr>
          <w:sz w:val="20"/>
          <w:lang w:val="en-US"/>
        </w:rPr>
        <w:t xml:space="preserve">assessed of a non-nominal takeoff or landing with the aircraft flying past an IMT base station is an event in the multi-millisecond time scale.  The IMT emissions would not be present long enough in the time domain to affect the long-term mean reported height.  See </w:t>
      </w:r>
      <w:r w:rsidRPr="001D601F">
        <w:rPr>
          <w:i/>
          <w:iCs/>
          <w:sz w:val="20"/>
          <w:lang w:val="en-US"/>
        </w:rPr>
        <w:t>Honeywell Component Maintenance Manual Part No. 066-50007</w:t>
      </w:r>
      <w:r w:rsidRPr="009A72C7">
        <w:rPr>
          <w:sz w:val="20"/>
          <w:lang w:val="en-US"/>
        </w:rPr>
        <w:t>, October 10, 2007, Table 3, p. 3, +/- 1.5 ft or 2%</w:t>
      </w:r>
      <w:r>
        <w:rPr>
          <w:sz w:val="20"/>
          <w:lang w:val="en-US"/>
        </w:rPr>
        <w:t xml:space="preserve">; </w:t>
      </w:r>
      <w:r w:rsidRPr="009A72C7">
        <w:rPr>
          <w:sz w:val="20"/>
          <w:lang w:val="en-US"/>
        </w:rPr>
        <w:t xml:space="preserve">RTCA </w:t>
      </w:r>
      <w:r w:rsidRPr="001D601F">
        <w:rPr>
          <w:i/>
          <w:iCs/>
          <w:sz w:val="20"/>
          <w:lang w:val="en-US"/>
        </w:rPr>
        <w:t>DO-155 Minimum Performance Standards Airborne Low-Range Radar Altimeters</w:t>
      </w:r>
      <w:r w:rsidRPr="009A72C7">
        <w:rPr>
          <w:sz w:val="20"/>
          <w:lang w:val="en-US"/>
        </w:rPr>
        <w:t>, November 1, 1974, p. 3 Table 1, +/- 3% from 100 to 500 ft</w:t>
      </w:r>
      <w:r>
        <w:rPr>
          <w:sz w:val="20"/>
          <w:lang w:val="en-US"/>
        </w:rPr>
        <w:t xml:space="preserve">; </w:t>
      </w:r>
      <w:r w:rsidRPr="009A72C7">
        <w:rPr>
          <w:sz w:val="20"/>
          <w:lang w:val="en-US"/>
        </w:rPr>
        <w:t xml:space="preserve">ARINC </w:t>
      </w:r>
      <w:r w:rsidRPr="001D601F">
        <w:rPr>
          <w:i/>
          <w:iCs/>
          <w:sz w:val="20"/>
          <w:lang w:val="en-US"/>
        </w:rPr>
        <w:t>Characteristic 707-7</w:t>
      </w:r>
      <w:r w:rsidRPr="009A72C7">
        <w:rPr>
          <w:sz w:val="20"/>
          <w:lang w:val="en-US"/>
        </w:rPr>
        <w:t>, April 6, 2009, +/-1.5 ft or 2%, whichever is greater</w:t>
      </w:r>
      <w:r>
        <w:rPr>
          <w:sz w:val="20"/>
          <w:lang w:val="en-US"/>
        </w:rPr>
        <w:t xml:space="preserve">; </w:t>
      </w:r>
      <w:r w:rsidRPr="001F6655">
        <w:rPr>
          <w:sz w:val="20"/>
          <w:lang w:val="en-US"/>
        </w:rPr>
        <w:t xml:space="preserve">FAA TSO C87a, </w:t>
      </w:r>
      <w:r>
        <w:rPr>
          <w:sz w:val="20"/>
          <w:lang w:val="en-US"/>
        </w:rPr>
        <w:t xml:space="preserve">Airborne Low Range Radio Altimeter, 5/31/12, </w:t>
      </w:r>
      <w:r w:rsidRPr="001F6655">
        <w:rPr>
          <w:sz w:val="20"/>
          <w:lang w:val="en-US"/>
        </w:rPr>
        <w:t>referencing EUROCAE ED-30 Tables 1 and 2, +/-3% or +/-5%</w:t>
      </w:r>
      <w:r>
        <w:rPr>
          <w:sz w:val="20"/>
          <w:lang w:val="en-US"/>
        </w:rPr>
        <w:t>; FAA TSO C87, Airborne Low Range Radio Altimeter, 2/1/66, Table 1: +/- 3 ft or +/-3%, whichever is greater.  Most RAs flown today were certified under FAA TSO C87 with the accuracy requirement of +/-3% over 95% measurements – more relaxed than AVSI’s +/-2% with a 1%/99% exceedance</w:t>
      </w:r>
      <w:r w:rsidRPr="009A72C7">
        <w:rPr>
          <w:sz w:val="20"/>
          <w:lang w:val="en-US"/>
        </w:rPr>
        <w:t>.</w:t>
      </w:r>
      <w:r>
        <w:rPr>
          <w:sz w:val="20"/>
          <w:lang w:val="en-US"/>
        </w:rPr>
        <w:t xml:space="preserve">  </w:t>
      </w:r>
    </w:p>
  </w:footnote>
  <w:footnote w:id="3">
    <w:p w14:paraId="7A3DDE5A" w14:textId="77777777" w:rsidR="00A87FC5" w:rsidRPr="001D601F" w:rsidRDefault="00A87FC5" w:rsidP="00A87FC5">
      <w:pPr>
        <w:pStyle w:val="FootnoteText"/>
        <w:rPr>
          <w:sz w:val="20"/>
          <w:lang w:val="en-US"/>
        </w:rPr>
      </w:pPr>
      <w:r w:rsidRPr="001D601F">
        <w:rPr>
          <w:rStyle w:val="FootnoteReference"/>
          <w:sz w:val="20"/>
        </w:rPr>
        <w:footnoteRef/>
      </w:r>
      <w:r w:rsidRPr="001D601F">
        <w:rPr>
          <w:sz w:val="20"/>
        </w:rPr>
        <w:t xml:space="preserve"> </w:t>
      </w:r>
      <w:r w:rsidRPr="001D601F">
        <w:rPr>
          <w:sz w:val="20"/>
          <w:lang w:val="en-US"/>
        </w:rPr>
        <w:t>Receiver overload thresholds reported herein are measured in dBm/100 MHz</w:t>
      </w:r>
      <w:r>
        <w:rPr>
          <w:sz w:val="20"/>
          <w:lang w:val="en-US"/>
        </w:rPr>
        <w:t>, with no added margin</w:t>
      </w:r>
      <w:r w:rsidRPr="001D601F">
        <w:rPr>
          <w:sz w:val="20"/>
          <w:lang w:val="en-US"/>
        </w:rPr>
        <w:t>.</w:t>
      </w:r>
    </w:p>
  </w:footnote>
  <w:footnote w:id="4">
    <w:p w14:paraId="328810D7" w14:textId="77777777" w:rsidR="00A87FC5" w:rsidRPr="001D601F" w:rsidRDefault="00A87FC5" w:rsidP="00A87FC5">
      <w:pPr>
        <w:pStyle w:val="FootnoteText"/>
        <w:rPr>
          <w:sz w:val="20"/>
          <w:lang w:val="en-US"/>
        </w:rPr>
      </w:pPr>
      <w:r w:rsidRPr="001D601F">
        <w:rPr>
          <w:rStyle w:val="FootnoteReference"/>
          <w:sz w:val="20"/>
        </w:rPr>
        <w:footnoteRef/>
      </w:r>
      <w:r w:rsidRPr="001D601F">
        <w:rPr>
          <w:sz w:val="20"/>
        </w:rPr>
        <w:t xml:space="preserve"> </w:t>
      </w:r>
      <w:r w:rsidRPr="001D601F">
        <w:rPr>
          <w:sz w:val="20"/>
          <w:lang w:val="en-US"/>
        </w:rPr>
        <w:t xml:space="preserve">Recommendation ITU-R M.2059, </w:t>
      </w:r>
      <w:r w:rsidRPr="001D601F">
        <w:rPr>
          <w:i/>
          <w:iCs/>
          <w:sz w:val="20"/>
          <w:lang w:val="en-US"/>
        </w:rPr>
        <w:t>Operational and Technical Characteristics and Protection Criteria of Radio Altimeters Utilizing the Band 4200-4400 MHz</w:t>
      </w:r>
      <w:r>
        <w:rPr>
          <w:i/>
          <w:iCs/>
          <w:sz w:val="20"/>
          <w:lang w:val="en-US"/>
        </w:rPr>
        <w:t>,</w:t>
      </w:r>
      <w:r w:rsidRPr="001D601F">
        <w:rPr>
          <w:sz w:val="20"/>
          <w:lang w:val="en-US"/>
        </w:rPr>
        <w:t xml:space="preserve"> (02/2014)</w:t>
      </w:r>
      <w:r>
        <w:rPr>
          <w:sz w:val="20"/>
          <w:lang w:val="en-US"/>
        </w:rPr>
        <w:t>, Tables 1 and 2</w:t>
      </w:r>
      <w:r w:rsidRPr="001D601F">
        <w:rPr>
          <w:sz w:val="20"/>
          <w:lang w:val="en-US"/>
        </w:rPr>
        <w:t xml:space="preserve">.  </w:t>
      </w:r>
      <w:r>
        <w:rPr>
          <w:sz w:val="20"/>
          <w:lang w:val="en-US"/>
        </w:rPr>
        <w:t xml:space="preserve">Best five RAs are Models A1, D1, A4, A5, A6, D4.  Note that A4, A5, A6, and D4 are identical at -40.  Worst five RAs are A3, A2, D3, D2, and the four-way tie of A4, A5, A6 and D4. </w:t>
      </w:r>
    </w:p>
  </w:footnote>
  <w:footnote w:id="5">
    <w:p w14:paraId="28FAE265" w14:textId="77777777" w:rsidR="00A87FC5" w:rsidRPr="001D601F" w:rsidRDefault="00A87FC5" w:rsidP="00A87FC5">
      <w:pPr>
        <w:pStyle w:val="FootnoteText"/>
        <w:rPr>
          <w:sz w:val="20"/>
          <w:lang w:val="en-US"/>
        </w:rPr>
      </w:pPr>
      <w:r w:rsidRPr="001D601F">
        <w:rPr>
          <w:rStyle w:val="FootnoteReference"/>
          <w:sz w:val="20"/>
        </w:rPr>
        <w:footnoteRef/>
      </w:r>
      <w:r w:rsidRPr="001D601F">
        <w:rPr>
          <w:sz w:val="20"/>
        </w:rPr>
        <w:t xml:space="preserve"> AVSI, </w:t>
      </w:r>
      <w:r w:rsidRPr="001D601F">
        <w:rPr>
          <w:i/>
          <w:sz w:val="20"/>
        </w:rPr>
        <w:t>AFE 76s2 Report Derivation of Radar Altimeter Interference Tolerance Masks Volume I: Introduction, Test Procedures, and Fundamental Test Results</w:t>
      </w:r>
      <w:r w:rsidRPr="001D601F">
        <w:rPr>
          <w:sz w:val="20"/>
        </w:rPr>
        <w:t>, Doc ID 76s2-REP-03, Dec. 2021, Table 3-1.</w:t>
      </w:r>
    </w:p>
  </w:footnote>
  <w:footnote w:id="6">
    <w:p w14:paraId="3BCC11CF" w14:textId="77777777" w:rsidR="00A87FC5" w:rsidRPr="001D601F" w:rsidRDefault="00A87FC5" w:rsidP="00A87FC5">
      <w:pPr>
        <w:pStyle w:val="FootnoteText"/>
        <w:rPr>
          <w:sz w:val="20"/>
          <w:lang w:val="en-US"/>
        </w:rPr>
      </w:pPr>
      <w:r w:rsidRPr="001D601F">
        <w:rPr>
          <w:rStyle w:val="FootnoteReference"/>
          <w:sz w:val="20"/>
        </w:rPr>
        <w:footnoteRef/>
      </w:r>
      <w:r w:rsidRPr="001D601F">
        <w:rPr>
          <w:sz w:val="20"/>
        </w:rPr>
        <w:t xml:space="preserve"> RTCA, </w:t>
      </w:r>
      <w:r w:rsidRPr="001D601F">
        <w:rPr>
          <w:i/>
          <w:iCs/>
          <w:sz w:val="20"/>
        </w:rPr>
        <w:t>Assessment of C-Band Mobile Telecommunications Interference Impact on Low Range Radar Altimeter Operations</w:t>
      </w:r>
      <w:r w:rsidRPr="001D601F">
        <w:rPr>
          <w:sz w:val="20"/>
        </w:rPr>
        <w:t>, RTCA Paper No. 274-20/PMC-2073 (Oct. 7, 2020)</w:t>
      </w:r>
      <w:r w:rsidRPr="009801CF">
        <w:rPr>
          <w:sz w:val="20"/>
        </w:rPr>
        <w:t>.</w:t>
      </w:r>
    </w:p>
  </w:footnote>
  <w:footnote w:id="7">
    <w:p w14:paraId="1ED4193A" w14:textId="77777777" w:rsidR="00A87FC5" w:rsidRPr="001D601F" w:rsidRDefault="00A87FC5" w:rsidP="00A87FC5">
      <w:pPr>
        <w:pStyle w:val="FootnoteText"/>
        <w:rPr>
          <w:sz w:val="20"/>
          <w:lang w:val="en-US"/>
        </w:rPr>
      </w:pPr>
      <w:r w:rsidRPr="001D601F">
        <w:rPr>
          <w:rStyle w:val="FootnoteReference"/>
          <w:sz w:val="20"/>
        </w:rPr>
        <w:footnoteRef/>
      </w:r>
      <w:r w:rsidRPr="001D601F">
        <w:rPr>
          <w:sz w:val="20"/>
        </w:rPr>
        <w:t xml:space="preserve"> </w:t>
      </w:r>
      <w:r w:rsidRPr="001D601F">
        <w:rPr>
          <w:sz w:val="20"/>
          <w:lang w:val="en-US"/>
        </w:rPr>
        <w:t xml:space="preserve">NB means no breakpoint, or flawless operation, up to the maximum </w:t>
      </w:r>
      <w:r>
        <w:rPr>
          <w:sz w:val="20"/>
          <w:lang w:val="en-US"/>
        </w:rPr>
        <w:t xml:space="preserve">interference </w:t>
      </w:r>
      <w:r w:rsidRPr="001D601F">
        <w:rPr>
          <w:sz w:val="20"/>
          <w:lang w:val="en-US"/>
        </w:rPr>
        <w:t>power of the test setup.</w:t>
      </w:r>
    </w:p>
  </w:footnote>
  <w:footnote w:id="8">
    <w:p w14:paraId="49D8968B" w14:textId="77777777" w:rsidR="00A87FC5" w:rsidRPr="001D601F" w:rsidRDefault="00A87FC5" w:rsidP="00A87FC5">
      <w:pPr>
        <w:pStyle w:val="FootnoteText"/>
        <w:rPr>
          <w:sz w:val="20"/>
          <w:lang w:val="en-US"/>
        </w:rPr>
      </w:pPr>
      <w:r w:rsidRPr="001D601F">
        <w:rPr>
          <w:rStyle w:val="FootnoteReference"/>
          <w:sz w:val="20"/>
        </w:rPr>
        <w:footnoteRef/>
      </w:r>
      <w:r w:rsidRPr="001D601F">
        <w:rPr>
          <w:sz w:val="20"/>
        </w:rPr>
        <w:t xml:space="preserve"> </w:t>
      </w:r>
      <w:r w:rsidRPr="001D601F">
        <w:rPr>
          <w:sz w:val="20"/>
          <w:lang w:val="en-US"/>
        </w:rPr>
        <w:t>The recent multi-stakeholder coexistence study conducted by CEPT culminating in ECC Report 362, with robust aviation and wireless industry participation, relied on the publicly available AVSI data to derive the pass/fail thresholds</w:t>
      </w:r>
      <w:r>
        <w:rPr>
          <w:sz w:val="20"/>
          <w:lang w:val="en-US"/>
        </w:rPr>
        <w:t>.  The report did not rely on M.2059 guidance</w:t>
      </w:r>
      <w:r w:rsidRPr="001D601F">
        <w:rPr>
          <w:sz w:val="20"/>
          <w:lang w:val="en-US"/>
        </w:rPr>
        <w:t>.</w:t>
      </w:r>
    </w:p>
  </w:footnote>
  <w:footnote w:id="9">
    <w:p w14:paraId="15142F7C" w14:textId="77777777" w:rsidR="00A87FC5" w:rsidRPr="001D601F" w:rsidRDefault="00A87FC5" w:rsidP="00A87FC5">
      <w:pPr>
        <w:pStyle w:val="FootnoteText"/>
        <w:rPr>
          <w:sz w:val="20"/>
          <w:lang w:val="en-US"/>
        </w:rPr>
      </w:pPr>
      <w:r w:rsidRPr="001D601F">
        <w:rPr>
          <w:rStyle w:val="FootnoteReference"/>
          <w:sz w:val="20"/>
        </w:rPr>
        <w:footnoteRef/>
      </w:r>
      <w:r w:rsidRPr="001D601F">
        <w:rPr>
          <w:sz w:val="20"/>
        </w:rPr>
        <w:t xml:space="preserve"> </w:t>
      </w:r>
      <w:r w:rsidRPr="001D601F">
        <w:rPr>
          <w:sz w:val="20"/>
          <w:lang w:val="en-US"/>
        </w:rPr>
        <w:t>The publicly available aviation data pre-dates all filter/retrofit programs.</w:t>
      </w:r>
    </w:p>
  </w:footnote>
  <w:footnote w:id="10">
    <w:p w14:paraId="426E6B7C" w14:textId="77777777" w:rsidR="00A87FC5" w:rsidRPr="00D53F6B" w:rsidRDefault="00A87FC5" w:rsidP="00A87FC5">
      <w:pPr>
        <w:pStyle w:val="FootnoteText"/>
        <w:rPr>
          <w:sz w:val="20"/>
          <w:lang w:val="en-US"/>
        </w:rPr>
      </w:pPr>
      <w:r w:rsidRPr="00D53F6B">
        <w:rPr>
          <w:rStyle w:val="FootnoteReference"/>
          <w:sz w:val="20"/>
        </w:rPr>
        <w:footnoteRef/>
      </w:r>
      <w:r w:rsidRPr="00D53F6B">
        <w:rPr>
          <w:sz w:val="20"/>
        </w:rPr>
        <w:t xml:space="preserve"> AVSI, </w:t>
      </w:r>
      <w:r w:rsidRPr="00D53F6B">
        <w:rPr>
          <w:i/>
          <w:iCs/>
          <w:sz w:val="20"/>
        </w:rPr>
        <w:t>AFE 76s2 Report Derivation of Radar Altimeter Interference Tolerance Masks Volume II: Spurious Test Results</w:t>
      </w:r>
      <w:r w:rsidRPr="00D53F6B">
        <w:rPr>
          <w:sz w:val="20"/>
        </w:rPr>
        <w:t>, Doc ID 76s2-REP-04, Dec. 2021</w:t>
      </w:r>
      <w:r>
        <w:rPr>
          <w:sz w:val="20"/>
        </w:rPr>
        <w:t>, Table 4-2</w:t>
      </w:r>
      <w:r w:rsidRPr="00D53F6B">
        <w:rPr>
          <w:sz w:val="20"/>
        </w:rPr>
        <w:t>.</w:t>
      </w:r>
      <w:r>
        <w:rPr>
          <w:sz w:val="20"/>
        </w:rPr>
        <w:t xml:space="preserve">  </w:t>
      </w:r>
    </w:p>
  </w:footnote>
  <w:footnote w:id="11">
    <w:p w14:paraId="416316BB" w14:textId="77777777" w:rsidR="00BD1576" w:rsidRPr="00D53F6B" w:rsidRDefault="00BD1576" w:rsidP="00BD1576">
      <w:pPr>
        <w:pStyle w:val="FootnoteText"/>
        <w:rPr>
          <w:sz w:val="20"/>
          <w:lang w:val="en-US"/>
        </w:rPr>
      </w:pPr>
      <w:r w:rsidRPr="00D53F6B">
        <w:rPr>
          <w:rStyle w:val="FootnoteReference"/>
          <w:sz w:val="20"/>
        </w:rPr>
        <w:footnoteRef/>
      </w:r>
      <w:r w:rsidRPr="00D53F6B">
        <w:rPr>
          <w:sz w:val="20"/>
        </w:rPr>
        <w:t xml:space="preserve"> </w:t>
      </w:r>
      <w:r w:rsidRPr="00D53F6B">
        <w:rPr>
          <w:i/>
          <w:iCs/>
          <w:sz w:val="20"/>
        </w:rPr>
        <w:t>Instrument Procedures Handbook</w:t>
      </w:r>
      <w:r w:rsidRPr="00D53F6B">
        <w:rPr>
          <w:sz w:val="20"/>
        </w:rPr>
        <w:t>, FAA-H-8083-168, Federal Aviation Administration, Department of Transportation, 2017, at 2-2.  “When operating under IFR, between the surface and an altitude of Flight Level (FL) 290, no aircraft should come closer vertically than 1,000 feet.”</w:t>
      </w:r>
    </w:p>
  </w:footnote>
  <w:footnote w:id="12">
    <w:p w14:paraId="76DC904F" w14:textId="50AE80C9" w:rsidR="001F6655" w:rsidRPr="001D601F" w:rsidRDefault="001F6655">
      <w:pPr>
        <w:pStyle w:val="FootnoteText"/>
        <w:rPr>
          <w:sz w:val="20"/>
          <w:lang w:val="en-US"/>
        </w:rPr>
      </w:pPr>
      <w:r w:rsidRPr="001D601F">
        <w:rPr>
          <w:rStyle w:val="FootnoteReference"/>
          <w:sz w:val="20"/>
        </w:rPr>
        <w:footnoteRef/>
      </w:r>
      <w:r w:rsidRPr="001D601F">
        <w:rPr>
          <w:sz w:val="20"/>
        </w:rPr>
        <w:t xml:space="preserve"> </w:t>
      </w:r>
      <w:r w:rsidR="00E6454A">
        <w:rPr>
          <w:sz w:val="20"/>
          <w:lang w:val="en-US"/>
        </w:rPr>
        <w:t>Add link to reference material or place material/analysis in WP 5B Chair’s Report.</w:t>
      </w:r>
    </w:p>
  </w:footnote>
  <w:footnote w:id="13">
    <w:p w14:paraId="118D1B7D" w14:textId="3BECFE7C" w:rsidR="00FD10C1" w:rsidRPr="001D601F" w:rsidRDefault="00FD10C1">
      <w:pPr>
        <w:pStyle w:val="FootnoteText"/>
        <w:rPr>
          <w:sz w:val="20"/>
          <w:lang w:val="en-US"/>
        </w:rPr>
      </w:pPr>
      <w:r w:rsidRPr="001D601F">
        <w:rPr>
          <w:rStyle w:val="FootnoteReference"/>
          <w:sz w:val="20"/>
        </w:rPr>
        <w:footnoteRef/>
      </w:r>
      <w:r w:rsidRPr="001D601F">
        <w:rPr>
          <w:sz w:val="20"/>
        </w:rPr>
        <w:t xml:space="preserve"> </w:t>
      </w:r>
      <w:r w:rsidRPr="001D601F">
        <w:rPr>
          <w:sz w:val="20"/>
          <w:lang w:val="en-US"/>
        </w:rPr>
        <w:t>The publicly available aviation data pre-dates all filter/retrofit programs.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94A30C" w14:textId="7143E047" w:rsidR="008D365B" w:rsidRPr="00A45B63" w:rsidRDefault="008D365B" w:rsidP="008D365B">
    <w:pPr>
      <w:pStyle w:val="Header"/>
      <w:rPr>
        <w:b/>
        <w:bCs/>
        <w:color w:val="FF0000"/>
      </w:rPr>
    </w:pP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6D70C4"/>
    <w:multiLevelType w:val="hybridMultilevel"/>
    <w:tmpl w:val="6F08298A"/>
    <w:lvl w:ilvl="0" w:tplc="0712B7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7E5626"/>
    <w:multiLevelType w:val="hybridMultilevel"/>
    <w:tmpl w:val="D6ECD0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7E5418"/>
    <w:multiLevelType w:val="hybridMultilevel"/>
    <w:tmpl w:val="8F94B648"/>
    <w:lvl w:ilvl="0" w:tplc="A2CAABE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900580"/>
    <w:multiLevelType w:val="hybridMultilevel"/>
    <w:tmpl w:val="589E2CAA"/>
    <w:lvl w:ilvl="0" w:tplc="01CAF806">
      <w:start w:val="1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1353"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38FB4139"/>
    <w:multiLevelType w:val="hybridMultilevel"/>
    <w:tmpl w:val="EC147F28"/>
    <w:lvl w:ilvl="0" w:tplc="A2CAABE8">
      <w:numFmt w:val="bullet"/>
      <w:lvlText w:val="-"/>
      <w:lvlJc w:val="left"/>
      <w:pPr>
        <w:ind w:left="3600" w:hanging="360"/>
      </w:pPr>
      <w:rPr>
        <w:rFonts w:ascii="Times New Roman" w:eastAsia="Times New Roman" w:hAnsi="Times New Roman" w:cs="Times New Roman"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5" w15:restartNumberingAfterBreak="0">
    <w:nsid w:val="50E77EC6"/>
    <w:multiLevelType w:val="multilevel"/>
    <w:tmpl w:val="948E86B0"/>
    <w:lvl w:ilvl="0">
      <w:start w:val="1"/>
      <w:numFmt w:val="decimal"/>
      <w:lvlText w:val="%1"/>
      <w:lvlJc w:val="left"/>
      <w:pPr>
        <w:ind w:left="1500" w:hanging="1140"/>
      </w:pPr>
      <w:rPr>
        <w:rFonts w:hint="default"/>
      </w:rPr>
    </w:lvl>
    <w:lvl w:ilvl="1">
      <w:start w:val="1"/>
      <w:numFmt w:val="decimal"/>
      <w:isLgl/>
      <w:lvlText w:val="%1.%2"/>
      <w:lvlJc w:val="left"/>
      <w:pPr>
        <w:ind w:left="1140" w:hanging="1140"/>
      </w:pPr>
      <w:rPr>
        <w:rFonts w:hint="default"/>
        <w:color w:val="auto"/>
      </w:rPr>
    </w:lvl>
    <w:lvl w:ilvl="2">
      <w:start w:val="1"/>
      <w:numFmt w:val="decimal"/>
      <w:isLgl/>
      <w:lvlText w:val="%1.%2.%3"/>
      <w:lvlJc w:val="left"/>
      <w:pPr>
        <w:ind w:left="1282" w:hanging="1140"/>
      </w:pPr>
      <w:rPr>
        <w:rFonts w:hint="default"/>
        <w:color w:val="auto"/>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601D7C0B"/>
    <w:multiLevelType w:val="hybridMultilevel"/>
    <w:tmpl w:val="4798E8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31835963">
    <w:abstractNumId w:val="5"/>
  </w:num>
  <w:num w:numId="2" w16cid:durableId="629626095">
    <w:abstractNumId w:val="3"/>
  </w:num>
  <w:num w:numId="3" w16cid:durableId="1607233911">
    <w:abstractNumId w:val="2"/>
  </w:num>
  <w:num w:numId="4" w16cid:durableId="173691875">
    <w:abstractNumId w:val="4"/>
  </w:num>
  <w:num w:numId="5" w16cid:durableId="195898248">
    <w:abstractNumId w:val="0"/>
  </w:num>
  <w:num w:numId="6" w16cid:durableId="529731117">
    <w:abstractNumId w:val="1"/>
  </w:num>
  <w:num w:numId="7" w16cid:durableId="1996641482">
    <w:abstractNumId w:val="6"/>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TIA">
    <w15:presenceInfo w15:providerId="None" w15:userId="CTI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activeWritingStyle w:appName="MSWord" w:lang="pt-BR" w:vendorID="64" w:dllVersion="0" w:nlCheck="1" w:checkStyle="0"/>
  <w:activeWritingStyle w:appName="MSWord" w:lang="fr-FR" w:vendorID="64" w:dllVersion="4096" w:nlCheck="1" w:checkStyle="0"/>
  <w:activeWritingStyle w:appName="MSWord" w:lang="en-GB" w:vendorID="64" w:dllVersion="4096"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6418"/>
    <w:rsid w:val="000073A8"/>
    <w:rsid w:val="00007F03"/>
    <w:rsid w:val="000116CB"/>
    <w:rsid w:val="00012019"/>
    <w:rsid w:val="00012134"/>
    <w:rsid w:val="00012873"/>
    <w:rsid w:val="00012DA2"/>
    <w:rsid w:val="00015AC1"/>
    <w:rsid w:val="00015B80"/>
    <w:rsid w:val="000164B0"/>
    <w:rsid w:val="0001779B"/>
    <w:rsid w:val="0002034C"/>
    <w:rsid w:val="00020576"/>
    <w:rsid w:val="000241AD"/>
    <w:rsid w:val="00024699"/>
    <w:rsid w:val="00024C6A"/>
    <w:rsid w:val="0002647D"/>
    <w:rsid w:val="00026A91"/>
    <w:rsid w:val="0002789D"/>
    <w:rsid w:val="00027A39"/>
    <w:rsid w:val="00027ED3"/>
    <w:rsid w:val="000311C3"/>
    <w:rsid w:val="00033C12"/>
    <w:rsid w:val="0003444E"/>
    <w:rsid w:val="00036C81"/>
    <w:rsid w:val="00040B25"/>
    <w:rsid w:val="00041DC9"/>
    <w:rsid w:val="00042634"/>
    <w:rsid w:val="00043C57"/>
    <w:rsid w:val="000444CF"/>
    <w:rsid w:val="0004613C"/>
    <w:rsid w:val="00050275"/>
    <w:rsid w:val="00050E68"/>
    <w:rsid w:val="00053B91"/>
    <w:rsid w:val="00054550"/>
    <w:rsid w:val="000552DD"/>
    <w:rsid w:val="00055503"/>
    <w:rsid w:val="00055603"/>
    <w:rsid w:val="000563A7"/>
    <w:rsid w:val="000568C7"/>
    <w:rsid w:val="00057496"/>
    <w:rsid w:val="00060FAE"/>
    <w:rsid w:val="000622E4"/>
    <w:rsid w:val="000641FD"/>
    <w:rsid w:val="00066CA1"/>
    <w:rsid w:val="00072535"/>
    <w:rsid w:val="00073355"/>
    <w:rsid w:val="000753EA"/>
    <w:rsid w:val="00075EDC"/>
    <w:rsid w:val="000769EC"/>
    <w:rsid w:val="00077128"/>
    <w:rsid w:val="0007740B"/>
    <w:rsid w:val="00077C63"/>
    <w:rsid w:val="00077D30"/>
    <w:rsid w:val="00077F30"/>
    <w:rsid w:val="00080D1E"/>
    <w:rsid w:val="00081475"/>
    <w:rsid w:val="00084229"/>
    <w:rsid w:val="00085E28"/>
    <w:rsid w:val="00086C58"/>
    <w:rsid w:val="00086D9F"/>
    <w:rsid w:val="00093356"/>
    <w:rsid w:val="0009497A"/>
    <w:rsid w:val="00094D7F"/>
    <w:rsid w:val="0009604F"/>
    <w:rsid w:val="000A1699"/>
    <w:rsid w:val="000A18FA"/>
    <w:rsid w:val="000A1C94"/>
    <w:rsid w:val="000A34E5"/>
    <w:rsid w:val="000A5EBB"/>
    <w:rsid w:val="000A60FD"/>
    <w:rsid w:val="000A62BB"/>
    <w:rsid w:val="000A6401"/>
    <w:rsid w:val="000B00FD"/>
    <w:rsid w:val="000B03E0"/>
    <w:rsid w:val="000B1BE7"/>
    <w:rsid w:val="000B2270"/>
    <w:rsid w:val="000B2772"/>
    <w:rsid w:val="000B3AC1"/>
    <w:rsid w:val="000B3E5B"/>
    <w:rsid w:val="000B4671"/>
    <w:rsid w:val="000B46C8"/>
    <w:rsid w:val="000B49C5"/>
    <w:rsid w:val="000B698A"/>
    <w:rsid w:val="000B7074"/>
    <w:rsid w:val="000B73D0"/>
    <w:rsid w:val="000C1510"/>
    <w:rsid w:val="000C3D51"/>
    <w:rsid w:val="000C4DA3"/>
    <w:rsid w:val="000C65DF"/>
    <w:rsid w:val="000C75EE"/>
    <w:rsid w:val="000C7C15"/>
    <w:rsid w:val="000C7FD4"/>
    <w:rsid w:val="000D0093"/>
    <w:rsid w:val="000D16FA"/>
    <w:rsid w:val="000D2B68"/>
    <w:rsid w:val="000D3330"/>
    <w:rsid w:val="000D3725"/>
    <w:rsid w:val="000D3CFD"/>
    <w:rsid w:val="000D61A6"/>
    <w:rsid w:val="000D6DA7"/>
    <w:rsid w:val="000D76ED"/>
    <w:rsid w:val="000E1C68"/>
    <w:rsid w:val="000E4002"/>
    <w:rsid w:val="000E48CE"/>
    <w:rsid w:val="000E6C65"/>
    <w:rsid w:val="000E7D8D"/>
    <w:rsid w:val="000F022A"/>
    <w:rsid w:val="000F1E16"/>
    <w:rsid w:val="000F260E"/>
    <w:rsid w:val="000F271E"/>
    <w:rsid w:val="000F486C"/>
    <w:rsid w:val="000F4F73"/>
    <w:rsid w:val="0010212A"/>
    <w:rsid w:val="0010217F"/>
    <w:rsid w:val="0010252A"/>
    <w:rsid w:val="00102877"/>
    <w:rsid w:val="00102BE4"/>
    <w:rsid w:val="0011019F"/>
    <w:rsid w:val="00110238"/>
    <w:rsid w:val="00110803"/>
    <w:rsid w:val="00110886"/>
    <w:rsid w:val="001117A2"/>
    <w:rsid w:val="00111BD3"/>
    <w:rsid w:val="00112096"/>
    <w:rsid w:val="00113304"/>
    <w:rsid w:val="00113F43"/>
    <w:rsid w:val="00116548"/>
    <w:rsid w:val="0012027E"/>
    <w:rsid w:val="00120F25"/>
    <w:rsid w:val="0012231F"/>
    <w:rsid w:val="00123097"/>
    <w:rsid w:val="00123806"/>
    <w:rsid w:val="00127648"/>
    <w:rsid w:val="00130759"/>
    <w:rsid w:val="001307CF"/>
    <w:rsid w:val="00130F35"/>
    <w:rsid w:val="001319BE"/>
    <w:rsid w:val="001349C0"/>
    <w:rsid w:val="00135218"/>
    <w:rsid w:val="00140018"/>
    <w:rsid w:val="00141134"/>
    <w:rsid w:val="00141AC1"/>
    <w:rsid w:val="00141D0E"/>
    <w:rsid w:val="001423A7"/>
    <w:rsid w:val="00142B6E"/>
    <w:rsid w:val="00142CFD"/>
    <w:rsid w:val="00145DC5"/>
    <w:rsid w:val="00145FD4"/>
    <w:rsid w:val="001461A4"/>
    <w:rsid w:val="00147A53"/>
    <w:rsid w:val="0015083E"/>
    <w:rsid w:val="00152E31"/>
    <w:rsid w:val="001535FA"/>
    <w:rsid w:val="001537FA"/>
    <w:rsid w:val="00153E6F"/>
    <w:rsid w:val="00154DBA"/>
    <w:rsid w:val="00155D9C"/>
    <w:rsid w:val="00155E5B"/>
    <w:rsid w:val="001575BC"/>
    <w:rsid w:val="00161C1B"/>
    <w:rsid w:val="00161DB2"/>
    <w:rsid w:val="00163DE1"/>
    <w:rsid w:val="00165888"/>
    <w:rsid w:val="0016612E"/>
    <w:rsid w:val="00167359"/>
    <w:rsid w:val="001706E0"/>
    <w:rsid w:val="00170A88"/>
    <w:rsid w:val="00171B70"/>
    <w:rsid w:val="00171B92"/>
    <w:rsid w:val="0017259F"/>
    <w:rsid w:val="00172D70"/>
    <w:rsid w:val="0017305B"/>
    <w:rsid w:val="00174EE9"/>
    <w:rsid w:val="00175E57"/>
    <w:rsid w:val="00177272"/>
    <w:rsid w:val="00177A7E"/>
    <w:rsid w:val="0018108A"/>
    <w:rsid w:val="00182C56"/>
    <w:rsid w:val="001830FD"/>
    <w:rsid w:val="00183505"/>
    <w:rsid w:val="001844EC"/>
    <w:rsid w:val="00184B3D"/>
    <w:rsid w:val="00185383"/>
    <w:rsid w:val="00187373"/>
    <w:rsid w:val="00190ED8"/>
    <w:rsid w:val="00191794"/>
    <w:rsid w:val="00192627"/>
    <w:rsid w:val="00192FA7"/>
    <w:rsid w:val="00193584"/>
    <w:rsid w:val="00193B23"/>
    <w:rsid w:val="00193B56"/>
    <w:rsid w:val="00194686"/>
    <w:rsid w:val="0019490C"/>
    <w:rsid w:val="00195780"/>
    <w:rsid w:val="00196B53"/>
    <w:rsid w:val="001A2E82"/>
    <w:rsid w:val="001A3CAE"/>
    <w:rsid w:val="001A3CD3"/>
    <w:rsid w:val="001A52F8"/>
    <w:rsid w:val="001A5572"/>
    <w:rsid w:val="001A591C"/>
    <w:rsid w:val="001A633A"/>
    <w:rsid w:val="001A6B03"/>
    <w:rsid w:val="001A6FB2"/>
    <w:rsid w:val="001B1280"/>
    <w:rsid w:val="001B1459"/>
    <w:rsid w:val="001B1838"/>
    <w:rsid w:val="001B22DE"/>
    <w:rsid w:val="001B349D"/>
    <w:rsid w:val="001B4E65"/>
    <w:rsid w:val="001B4FCE"/>
    <w:rsid w:val="001B571F"/>
    <w:rsid w:val="001B5C90"/>
    <w:rsid w:val="001B7E13"/>
    <w:rsid w:val="001C18F9"/>
    <w:rsid w:val="001C2130"/>
    <w:rsid w:val="001C22F3"/>
    <w:rsid w:val="001C3B66"/>
    <w:rsid w:val="001C693C"/>
    <w:rsid w:val="001C6C50"/>
    <w:rsid w:val="001C6CCA"/>
    <w:rsid w:val="001D0038"/>
    <w:rsid w:val="001D0E87"/>
    <w:rsid w:val="001D3030"/>
    <w:rsid w:val="001D340A"/>
    <w:rsid w:val="001D3E09"/>
    <w:rsid w:val="001D4342"/>
    <w:rsid w:val="001D4FA2"/>
    <w:rsid w:val="001D5173"/>
    <w:rsid w:val="001D5A87"/>
    <w:rsid w:val="001D601F"/>
    <w:rsid w:val="001D6585"/>
    <w:rsid w:val="001E266E"/>
    <w:rsid w:val="001E26AF"/>
    <w:rsid w:val="001E59F3"/>
    <w:rsid w:val="001E622E"/>
    <w:rsid w:val="001F2335"/>
    <w:rsid w:val="001F264D"/>
    <w:rsid w:val="001F3B60"/>
    <w:rsid w:val="001F4F2B"/>
    <w:rsid w:val="001F56E3"/>
    <w:rsid w:val="001F616E"/>
    <w:rsid w:val="001F6655"/>
    <w:rsid w:val="001F6968"/>
    <w:rsid w:val="001F7D07"/>
    <w:rsid w:val="002037D1"/>
    <w:rsid w:val="00206677"/>
    <w:rsid w:val="00211D43"/>
    <w:rsid w:val="002132E3"/>
    <w:rsid w:val="00213FE6"/>
    <w:rsid w:val="0021495D"/>
    <w:rsid w:val="0021502B"/>
    <w:rsid w:val="0021550A"/>
    <w:rsid w:val="002162DB"/>
    <w:rsid w:val="0021716C"/>
    <w:rsid w:val="00220766"/>
    <w:rsid w:val="0022086C"/>
    <w:rsid w:val="00220CEC"/>
    <w:rsid w:val="00222E35"/>
    <w:rsid w:val="00223136"/>
    <w:rsid w:val="00223B1B"/>
    <w:rsid w:val="00227087"/>
    <w:rsid w:val="00230E18"/>
    <w:rsid w:val="00234172"/>
    <w:rsid w:val="00234F23"/>
    <w:rsid w:val="00236A43"/>
    <w:rsid w:val="00236B26"/>
    <w:rsid w:val="002376F2"/>
    <w:rsid w:val="00237759"/>
    <w:rsid w:val="002409D5"/>
    <w:rsid w:val="002409E1"/>
    <w:rsid w:val="002420ED"/>
    <w:rsid w:val="00244581"/>
    <w:rsid w:val="00244728"/>
    <w:rsid w:val="00244FEF"/>
    <w:rsid w:val="00246AFF"/>
    <w:rsid w:val="00246CA1"/>
    <w:rsid w:val="00247152"/>
    <w:rsid w:val="002477B0"/>
    <w:rsid w:val="0025046D"/>
    <w:rsid w:val="00251FC3"/>
    <w:rsid w:val="002529E7"/>
    <w:rsid w:val="00253CB8"/>
    <w:rsid w:val="00254261"/>
    <w:rsid w:val="00255664"/>
    <w:rsid w:val="00255ED1"/>
    <w:rsid w:val="00256C38"/>
    <w:rsid w:val="0026317F"/>
    <w:rsid w:val="002637AC"/>
    <w:rsid w:val="00267D44"/>
    <w:rsid w:val="0027113E"/>
    <w:rsid w:val="002718E7"/>
    <w:rsid w:val="00272245"/>
    <w:rsid w:val="00273D2C"/>
    <w:rsid w:val="00274569"/>
    <w:rsid w:val="00274A91"/>
    <w:rsid w:val="00274ACA"/>
    <w:rsid w:val="002752FC"/>
    <w:rsid w:val="00277903"/>
    <w:rsid w:val="00277911"/>
    <w:rsid w:val="00277E6A"/>
    <w:rsid w:val="00286AB4"/>
    <w:rsid w:val="00286D80"/>
    <w:rsid w:val="00286E48"/>
    <w:rsid w:val="00290F90"/>
    <w:rsid w:val="00296E65"/>
    <w:rsid w:val="002A09B0"/>
    <w:rsid w:val="002A0A0D"/>
    <w:rsid w:val="002A1330"/>
    <w:rsid w:val="002A1EC1"/>
    <w:rsid w:val="002A608D"/>
    <w:rsid w:val="002A6DFF"/>
    <w:rsid w:val="002B0052"/>
    <w:rsid w:val="002B12A1"/>
    <w:rsid w:val="002B1454"/>
    <w:rsid w:val="002B2229"/>
    <w:rsid w:val="002B391C"/>
    <w:rsid w:val="002B3DCA"/>
    <w:rsid w:val="002B3EC2"/>
    <w:rsid w:val="002B5153"/>
    <w:rsid w:val="002B586F"/>
    <w:rsid w:val="002B6857"/>
    <w:rsid w:val="002B6B62"/>
    <w:rsid w:val="002C07D1"/>
    <w:rsid w:val="002C13C9"/>
    <w:rsid w:val="002C3496"/>
    <w:rsid w:val="002C3F26"/>
    <w:rsid w:val="002D088C"/>
    <w:rsid w:val="002D2949"/>
    <w:rsid w:val="002D2AB7"/>
    <w:rsid w:val="002D4A04"/>
    <w:rsid w:val="002D4F5C"/>
    <w:rsid w:val="002D6C5B"/>
    <w:rsid w:val="002D7A0B"/>
    <w:rsid w:val="002D7A5F"/>
    <w:rsid w:val="002E0B54"/>
    <w:rsid w:val="002E0D34"/>
    <w:rsid w:val="002E12DD"/>
    <w:rsid w:val="002E25A1"/>
    <w:rsid w:val="002E32B6"/>
    <w:rsid w:val="002E4364"/>
    <w:rsid w:val="002E4A47"/>
    <w:rsid w:val="002E6813"/>
    <w:rsid w:val="002E6E92"/>
    <w:rsid w:val="002F0D58"/>
    <w:rsid w:val="002F23FD"/>
    <w:rsid w:val="002F4E54"/>
    <w:rsid w:val="002F7127"/>
    <w:rsid w:val="00300835"/>
    <w:rsid w:val="00302F9C"/>
    <w:rsid w:val="00303959"/>
    <w:rsid w:val="003043C5"/>
    <w:rsid w:val="0030527A"/>
    <w:rsid w:val="0030573D"/>
    <w:rsid w:val="00305EEE"/>
    <w:rsid w:val="003069F6"/>
    <w:rsid w:val="00307401"/>
    <w:rsid w:val="00307928"/>
    <w:rsid w:val="003108BD"/>
    <w:rsid w:val="0031122B"/>
    <w:rsid w:val="00311FD5"/>
    <w:rsid w:val="0031259E"/>
    <w:rsid w:val="00313D0C"/>
    <w:rsid w:val="0031401B"/>
    <w:rsid w:val="003147E9"/>
    <w:rsid w:val="00314FBF"/>
    <w:rsid w:val="00317BF0"/>
    <w:rsid w:val="0032028F"/>
    <w:rsid w:val="00320866"/>
    <w:rsid w:val="00320E3B"/>
    <w:rsid w:val="003228B1"/>
    <w:rsid w:val="00324A59"/>
    <w:rsid w:val="00325300"/>
    <w:rsid w:val="003257A9"/>
    <w:rsid w:val="00325E95"/>
    <w:rsid w:val="00330CF4"/>
    <w:rsid w:val="00330EA6"/>
    <w:rsid w:val="00330FA5"/>
    <w:rsid w:val="0033495E"/>
    <w:rsid w:val="00337B04"/>
    <w:rsid w:val="00341991"/>
    <w:rsid w:val="00341ADA"/>
    <w:rsid w:val="00342263"/>
    <w:rsid w:val="00342B4C"/>
    <w:rsid w:val="003434BC"/>
    <w:rsid w:val="00344745"/>
    <w:rsid w:val="003512AB"/>
    <w:rsid w:val="00351D78"/>
    <w:rsid w:val="003529C0"/>
    <w:rsid w:val="00355676"/>
    <w:rsid w:val="00355B15"/>
    <w:rsid w:val="00355F2D"/>
    <w:rsid w:val="003563E5"/>
    <w:rsid w:val="00360886"/>
    <w:rsid w:val="003608B4"/>
    <w:rsid w:val="0036095D"/>
    <w:rsid w:val="00360BB0"/>
    <w:rsid w:val="003620A5"/>
    <w:rsid w:val="003630FB"/>
    <w:rsid w:val="0036359E"/>
    <w:rsid w:val="003642BA"/>
    <w:rsid w:val="00364DAD"/>
    <w:rsid w:val="0036507B"/>
    <w:rsid w:val="0036510E"/>
    <w:rsid w:val="00370251"/>
    <w:rsid w:val="00371756"/>
    <w:rsid w:val="0037373B"/>
    <w:rsid w:val="0037379E"/>
    <w:rsid w:val="0037399D"/>
    <w:rsid w:val="00374930"/>
    <w:rsid w:val="00374D15"/>
    <w:rsid w:val="00375543"/>
    <w:rsid w:val="00376F8F"/>
    <w:rsid w:val="00380686"/>
    <w:rsid w:val="00381275"/>
    <w:rsid w:val="00381920"/>
    <w:rsid w:val="003831C4"/>
    <w:rsid w:val="0038728A"/>
    <w:rsid w:val="0039236D"/>
    <w:rsid w:val="00392EB7"/>
    <w:rsid w:val="003934AB"/>
    <w:rsid w:val="003956B4"/>
    <w:rsid w:val="003A072D"/>
    <w:rsid w:val="003A2372"/>
    <w:rsid w:val="003A2FB5"/>
    <w:rsid w:val="003A4B4A"/>
    <w:rsid w:val="003B004D"/>
    <w:rsid w:val="003B0273"/>
    <w:rsid w:val="003B0D0C"/>
    <w:rsid w:val="003B1A5A"/>
    <w:rsid w:val="003B27E2"/>
    <w:rsid w:val="003B2E8C"/>
    <w:rsid w:val="003B40A8"/>
    <w:rsid w:val="003B544B"/>
    <w:rsid w:val="003B5D45"/>
    <w:rsid w:val="003B7D16"/>
    <w:rsid w:val="003B7E3A"/>
    <w:rsid w:val="003C35D1"/>
    <w:rsid w:val="003C41FE"/>
    <w:rsid w:val="003C51A8"/>
    <w:rsid w:val="003C615D"/>
    <w:rsid w:val="003D0FBF"/>
    <w:rsid w:val="003D17C0"/>
    <w:rsid w:val="003D1F2B"/>
    <w:rsid w:val="003D2641"/>
    <w:rsid w:val="003D3015"/>
    <w:rsid w:val="003D372D"/>
    <w:rsid w:val="003D392D"/>
    <w:rsid w:val="003D4921"/>
    <w:rsid w:val="003E1111"/>
    <w:rsid w:val="003E1ABC"/>
    <w:rsid w:val="003E20B1"/>
    <w:rsid w:val="003E35BB"/>
    <w:rsid w:val="003E5F24"/>
    <w:rsid w:val="003E6D35"/>
    <w:rsid w:val="003E7A27"/>
    <w:rsid w:val="003F26E3"/>
    <w:rsid w:val="003F6AB4"/>
    <w:rsid w:val="003F6C70"/>
    <w:rsid w:val="003F7649"/>
    <w:rsid w:val="003F7748"/>
    <w:rsid w:val="003F7C48"/>
    <w:rsid w:val="004001B2"/>
    <w:rsid w:val="00400ADB"/>
    <w:rsid w:val="00400FE3"/>
    <w:rsid w:val="00401800"/>
    <w:rsid w:val="00402498"/>
    <w:rsid w:val="0040587A"/>
    <w:rsid w:val="00407873"/>
    <w:rsid w:val="00410CE0"/>
    <w:rsid w:val="0041339E"/>
    <w:rsid w:val="004149FA"/>
    <w:rsid w:val="004155CF"/>
    <w:rsid w:val="004167D0"/>
    <w:rsid w:val="00416977"/>
    <w:rsid w:val="00417F7D"/>
    <w:rsid w:val="00424028"/>
    <w:rsid w:val="0042410B"/>
    <w:rsid w:val="00425555"/>
    <w:rsid w:val="00425AF4"/>
    <w:rsid w:val="00427264"/>
    <w:rsid w:val="00430787"/>
    <w:rsid w:val="004316A0"/>
    <w:rsid w:val="00435648"/>
    <w:rsid w:val="004368A3"/>
    <w:rsid w:val="004370D2"/>
    <w:rsid w:val="00437A1A"/>
    <w:rsid w:val="00441B7C"/>
    <w:rsid w:val="004449A7"/>
    <w:rsid w:val="0044509C"/>
    <w:rsid w:val="00445F28"/>
    <w:rsid w:val="00446074"/>
    <w:rsid w:val="0044633D"/>
    <w:rsid w:val="00450D17"/>
    <w:rsid w:val="00452426"/>
    <w:rsid w:val="004533DB"/>
    <w:rsid w:val="00454693"/>
    <w:rsid w:val="00454BF3"/>
    <w:rsid w:val="004555F6"/>
    <w:rsid w:val="00456C5D"/>
    <w:rsid w:val="00460C77"/>
    <w:rsid w:val="00460DE2"/>
    <w:rsid w:val="00465185"/>
    <w:rsid w:val="0046543C"/>
    <w:rsid w:val="004665B5"/>
    <w:rsid w:val="004669B6"/>
    <w:rsid w:val="00470E7F"/>
    <w:rsid w:val="004721C1"/>
    <w:rsid w:val="00473242"/>
    <w:rsid w:val="00474340"/>
    <w:rsid w:val="00474F88"/>
    <w:rsid w:val="00475620"/>
    <w:rsid w:val="00475C63"/>
    <w:rsid w:val="004774C5"/>
    <w:rsid w:val="0048324D"/>
    <w:rsid w:val="00484DA5"/>
    <w:rsid w:val="0048514C"/>
    <w:rsid w:val="004857AC"/>
    <w:rsid w:val="00485805"/>
    <w:rsid w:val="00487086"/>
    <w:rsid w:val="00487476"/>
    <w:rsid w:val="00487D75"/>
    <w:rsid w:val="0049138D"/>
    <w:rsid w:val="00492323"/>
    <w:rsid w:val="00492536"/>
    <w:rsid w:val="00493226"/>
    <w:rsid w:val="004943F4"/>
    <w:rsid w:val="00495BEE"/>
    <w:rsid w:val="004961CD"/>
    <w:rsid w:val="00497840"/>
    <w:rsid w:val="00497BF8"/>
    <w:rsid w:val="004A07D4"/>
    <w:rsid w:val="004A2852"/>
    <w:rsid w:val="004A2FFC"/>
    <w:rsid w:val="004A33B2"/>
    <w:rsid w:val="004A476E"/>
    <w:rsid w:val="004A512D"/>
    <w:rsid w:val="004A75CC"/>
    <w:rsid w:val="004B1AAC"/>
    <w:rsid w:val="004B1C37"/>
    <w:rsid w:val="004B1CA3"/>
    <w:rsid w:val="004B27E6"/>
    <w:rsid w:val="004B445D"/>
    <w:rsid w:val="004B4D96"/>
    <w:rsid w:val="004B5E60"/>
    <w:rsid w:val="004B7A10"/>
    <w:rsid w:val="004B7A61"/>
    <w:rsid w:val="004C065B"/>
    <w:rsid w:val="004C08BE"/>
    <w:rsid w:val="004C1586"/>
    <w:rsid w:val="004C329C"/>
    <w:rsid w:val="004C41B3"/>
    <w:rsid w:val="004C4257"/>
    <w:rsid w:val="004C74C9"/>
    <w:rsid w:val="004C757E"/>
    <w:rsid w:val="004D237C"/>
    <w:rsid w:val="004D4284"/>
    <w:rsid w:val="004D5C41"/>
    <w:rsid w:val="004D64F4"/>
    <w:rsid w:val="004D78DC"/>
    <w:rsid w:val="004D7C86"/>
    <w:rsid w:val="004E4036"/>
    <w:rsid w:val="004E415B"/>
    <w:rsid w:val="004E4E95"/>
    <w:rsid w:val="004E56A0"/>
    <w:rsid w:val="004E5C22"/>
    <w:rsid w:val="004E6D4F"/>
    <w:rsid w:val="004F04D2"/>
    <w:rsid w:val="004F3DAC"/>
    <w:rsid w:val="004F445B"/>
    <w:rsid w:val="004F5023"/>
    <w:rsid w:val="004F62CE"/>
    <w:rsid w:val="004F7341"/>
    <w:rsid w:val="005001AD"/>
    <w:rsid w:val="00500DDC"/>
    <w:rsid w:val="0050288E"/>
    <w:rsid w:val="00503E32"/>
    <w:rsid w:val="0050619A"/>
    <w:rsid w:val="00510D4D"/>
    <w:rsid w:val="005134C6"/>
    <w:rsid w:val="00514566"/>
    <w:rsid w:val="005157E2"/>
    <w:rsid w:val="0051744D"/>
    <w:rsid w:val="00517564"/>
    <w:rsid w:val="005200B0"/>
    <w:rsid w:val="00521FAC"/>
    <w:rsid w:val="005236BC"/>
    <w:rsid w:val="00523BD3"/>
    <w:rsid w:val="00524321"/>
    <w:rsid w:val="00525155"/>
    <w:rsid w:val="0052586C"/>
    <w:rsid w:val="00527CCE"/>
    <w:rsid w:val="005323F1"/>
    <w:rsid w:val="005326E0"/>
    <w:rsid w:val="00532C48"/>
    <w:rsid w:val="00534129"/>
    <w:rsid w:val="005345DB"/>
    <w:rsid w:val="005346B6"/>
    <w:rsid w:val="0053489A"/>
    <w:rsid w:val="00534995"/>
    <w:rsid w:val="0053556F"/>
    <w:rsid w:val="00535BE7"/>
    <w:rsid w:val="0054219C"/>
    <w:rsid w:val="005421F6"/>
    <w:rsid w:val="005429AF"/>
    <w:rsid w:val="00543598"/>
    <w:rsid w:val="00544305"/>
    <w:rsid w:val="00544779"/>
    <w:rsid w:val="00545D6D"/>
    <w:rsid w:val="0054603A"/>
    <w:rsid w:val="00546E08"/>
    <w:rsid w:val="005515B2"/>
    <w:rsid w:val="0055247E"/>
    <w:rsid w:val="0055292A"/>
    <w:rsid w:val="00552F5C"/>
    <w:rsid w:val="005611B7"/>
    <w:rsid w:val="0056155A"/>
    <w:rsid w:val="00562059"/>
    <w:rsid w:val="005626E8"/>
    <w:rsid w:val="00562DE5"/>
    <w:rsid w:val="00565074"/>
    <w:rsid w:val="0056678C"/>
    <w:rsid w:val="00566EA0"/>
    <w:rsid w:val="005673A6"/>
    <w:rsid w:val="00567B8B"/>
    <w:rsid w:val="005711E4"/>
    <w:rsid w:val="00571635"/>
    <w:rsid w:val="00572856"/>
    <w:rsid w:val="00573355"/>
    <w:rsid w:val="00573999"/>
    <w:rsid w:val="00573B37"/>
    <w:rsid w:val="005751B6"/>
    <w:rsid w:val="00581F0A"/>
    <w:rsid w:val="005821ED"/>
    <w:rsid w:val="00582F1B"/>
    <w:rsid w:val="00583AF3"/>
    <w:rsid w:val="00584EB4"/>
    <w:rsid w:val="00585A49"/>
    <w:rsid w:val="0058660A"/>
    <w:rsid w:val="00590260"/>
    <w:rsid w:val="00591F4D"/>
    <w:rsid w:val="0059244F"/>
    <w:rsid w:val="00592A5D"/>
    <w:rsid w:val="00594990"/>
    <w:rsid w:val="0059588D"/>
    <w:rsid w:val="005964CF"/>
    <w:rsid w:val="005978BA"/>
    <w:rsid w:val="005979C2"/>
    <w:rsid w:val="005A0B34"/>
    <w:rsid w:val="005A1E0E"/>
    <w:rsid w:val="005A3C70"/>
    <w:rsid w:val="005A3CC2"/>
    <w:rsid w:val="005A62FF"/>
    <w:rsid w:val="005A7551"/>
    <w:rsid w:val="005B0FF4"/>
    <w:rsid w:val="005B1A8A"/>
    <w:rsid w:val="005B1BF2"/>
    <w:rsid w:val="005B2999"/>
    <w:rsid w:val="005B2C4E"/>
    <w:rsid w:val="005B2D77"/>
    <w:rsid w:val="005B3CBF"/>
    <w:rsid w:val="005B7536"/>
    <w:rsid w:val="005C06A5"/>
    <w:rsid w:val="005C1A5C"/>
    <w:rsid w:val="005C1C59"/>
    <w:rsid w:val="005C2ECF"/>
    <w:rsid w:val="005C42EB"/>
    <w:rsid w:val="005C4997"/>
    <w:rsid w:val="005C5B74"/>
    <w:rsid w:val="005C71A5"/>
    <w:rsid w:val="005D368D"/>
    <w:rsid w:val="005D6916"/>
    <w:rsid w:val="005D7961"/>
    <w:rsid w:val="005E12A2"/>
    <w:rsid w:val="005E20DE"/>
    <w:rsid w:val="005E2BF1"/>
    <w:rsid w:val="005E2E64"/>
    <w:rsid w:val="005E649F"/>
    <w:rsid w:val="005E667F"/>
    <w:rsid w:val="005E74AA"/>
    <w:rsid w:val="005E7774"/>
    <w:rsid w:val="005E79AE"/>
    <w:rsid w:val="005F008A"/>
    <w:rsid w:val="005F0118"/>
    <w:rsid w:val="005F02AC"/>
    <w:rsid w:val="005F05A2"/>
    <w:rsid w:val="005F1679"/>
    <w:rsid w:val="005F3CA9"/>
    <w:rsid w:val="006005BF"/>
    <w:rsid w:val="00600981"/>
    <w:rsid w:val="00600CB6"/>
    <w:rsid w:val="006015B5"/>
    <w:rsid w:val="006020A6"/>
    <w:rsid w:val="006023E9"/>
    <w:rsid w:val="00602FE4"/>
    <w:rsid w:val="00604EDA"/>
    <w:rsid w:val="00605BC9"/>
    <w:rsid w:val="006061BB"/>
    <w:rsid w:val="0060621D"/>
    <w:rsid w:val="0060729B"/>
    <w:rsid w:val="00607975"/>
    <w:rsid w:val="006107AF"/>
    <w:rsid w:val="0061130A"/>
    <w:rsid w:val="00613937"/>
    <w:rsid w:val="00613B4E"/>
    <w:rsid w:val="006146C5"/>
    <w:rsid w:val="006202E4"/>
    <w:rsid w:val="00621140"/>
    <w:rsid w:val="006213A2"/>
    <w:rsid w:val="006222FF"/>
    <w:rsid w:val="00623DED"/>
    <w:rsid w:val="006260DB"/>
    <w:rsid w:val="0062791F"/>
    <w:rsid w:val="00630EAC"/>
    <w:rsid w:val="00631CC1"/>
    <w:rsid w:val="0063287F"/>
    <w:rsid w:val="00635E2B"/>
    <w:rsid w:val="006360DF"/>
    <w:rsid w:val="006400F6"/>
    <w:rsid w:val="00640FF8"/>
    <w:rsid w:val="006410FA"/>
    <w:rsid w:val="00641212"/>
    <w:rsid w:val="00641FA1"/>
    <w:rsid w:val="00642594"/>
    <w:rsid w:val="0064443C"/>
    <w:rsid w:val="00644CC6"/>
    <w:rsid w:val="00645A67"/>
    <w:rsid w:val="00647CCB"/>
    <w:rsid w:val="00650E47"/>
    <w:rsid w:val="0065128A"/>
    <w:rsid w:val="006518AE"/>
    <w:rsid w:val="00651D07"/>
    <w:rsid w:val="00651F43"/>
    <w:rsid w:val="00655603"/>
    <w:rsid w:val="006567E4"/>
    <w:rsid w:val="00657D98"/>
    <w:rsid w:val="0066032C"/>
    <w:rsid w:val="00661510"/>
    <w:rsid w:val="006651F8"/>
    <w:rsid w:val="00667104"/>
    <w:rsid w:val="00667B53"/>
    <w:rsid w:val="00673E27"/>
    <w:rsid w:val="0067553F"/>
    <w:rsid w:val="00680402"/>
    <w:rsid w:val="00682B56"/>
    <w:rsid w:val="006830BE"/>
    <w:rsid w:val="00684171"/>
    <w:rsid w:val="006844B8"/>
    <w:rsid w:val="00685375"/>
    <w:rsid w:val="00686DD8"/>
    <w:rsid w:val="006873FD"/>
    <w:rsid w:val="006911A2"/>
    <w:rsid w:val="006913BE"/>
    <w:rsid w:val="0069375A"/>
    <w:rsid w:val="0069398C"/>
    <w:rsid w:val="00695DC1"/>
    <w:rsid w:val="00696704"/>
    <w:rsid w:val="00697647"/>
    <w:rsid w:val="006A05A0"/>
    <w:rsid w:val="006A1C25"/>
    <w:rsid w:val="006A2038"/>
    <w:rsid w:val="006A261B"/>
    <w:rsid w:val="006A3E32"/>
    <w:rsid w:val="006A41D4"/>
    <w:rsid w:val="006A5DC4"/>
    <w:rsid w:val="006A5FCD"/>
    <w:rsid w:val="006A7215"/>
    <w:rsid w:val="006B3396"/>
    <w:rsid w:val="006B49A2"/>
    <w:rsid w:val="006B7DD5"/>
    <w:rsid w:val="006C05ED"/>
    <w:rsid w:val="006C463C"/>
    <w:rsid w:val="006C4847"/>
    <w:rsid w:val="006C4D9C"/>
    <w:rsid w:val="006C60B9"/>
    <w:rsid w:val="006C7C8E"/>
    <w:rsid w:val="006D1B88"/>
    <w:rsid w:val="006D273E"/>
    <w:rsid w:val="006D351B"/>
    <w:rsid w:val="006D433B"/>
    <w:rsid w:val="006D4893"/>
    <w:rsid w:val="006D48DD"/>
    <w:rsid w:val="006D5EFE"/>
    <w:rsid w:val="006D5F02"/>
    <w:rsid w:val="006D7CA5"/>
    <w:rsid w:val="006E2A08"/>
    <w:rsid w:val="006E2D3F"/>
    <w:rsid w:val="006E4EC6"/>
    <w:rsid w:val="006E4FF3"/>
    <w:rsid w:val="006E56AE"/>
    <w:rsid w:val="006E6F6F"/>
    <w:rsid w:val="006F1275"/>
    <w:rsid w:val="006F2A86"/>
    <w:rsid w:val="006F5508"/>
    <w:rsid w:val="006F7053"/>
    <w:rsid w:val="007006E7"/>
    <w:rsid w:val="00700A22"/>
    <w:rsid w:val="007020CF"/>
    <w:rsid w:val="00702E74"/>
    <w:rsid w:val="00704D4F"/>
    <w:rsid w:val="0070537C"/>
    <w:rsid w:val="00705799"/>
    <w:rsid w:val="0070643B"/>
    <w:rsid w:val="00706EAE"/>
    <w:rsid w:val="00707EA4"/>
    <w:rsid w:val="00711BF9"/>
    <w:rsid w:val="00717FFD"/>
    <w:rsid w:val="007209C5"/>
    <w:rsid w:val="00722BF3"/>
    <w:rsid w:val="00722F74"/>
    <w:rsid w:val="007232F9"/>
    <w:rsid w:val="00723871"/>
    <w:rsid w:val="00724EB2"/>
    <w:rsid w:val="0072517B"/>
    <w:rsid w:val="00725A31"/>
    <w:rsid w:val="00725B00"/>
    <w:rsid w:val="007260A0"/>
    <w:rsid w:val="007260C9"/>
    <w:rsid w:val="00730213"/>
    <w:rsid w:val="0073094C"/>
    <w:rsid w:val="00733191"/>
    <w:rsid w:val="00733F80"/>
    <w:rsid w:val="007341F9"/>
    <w:rsid w:val="00736B5D"/>
    <w:rsid w:val="00740A4A"/>
    <w:rsid w:val="0074143E"/>
    <w:rsid w:val="007417F5"/>
    <w:rsid w:val="00741DC8"/>
    <w:rsid w:val="00743EDE"/>
    <w:rsid w:val="00746947"/>
    <w:rsid w:val="00747ADF"/>
    <w:rsid w:val="00750BB5"/>
    <w:rsid w:val="00751338"/>
    <w:rsid w:val="00751527"/>
    <w:rsid w:val="00753420"/>
    <w:rsid w:val="007537D9"/>
    <w:rsid w:val="0075560D"/>
    <w:rsid w:val="00755758"/>
    <w:rsid w:val="00755A4B"/>
    <w:rsid w:val="007575BD"/>
    <w:rsid w:val="00757939"/>
    <w:rsid w:val="00757F37"/>
    <w:rsid w:val="00760574"/>
    <w:rsid w:val="00760BA7"/>
    <w:rsid w:val="00760CF3"/>
    <w:rsid w:val="00761A4D"/>
    <w:rsid w:val="00764B44"/>
    <w:rsid w:val="00765DA1"/>
    <w:rsid w:val="007727BD"/>
    <w:rsid w:val="0077282A"/>
    <w:rsid w:val="00773F03"/>
    <w:rsid w:val="0077489C"/>
    <w:rsid w:val="00775E39"/>
    <w:rsid w:val="00776577"/>
    <w:rsid w:val="00777154"/>
    <w:rsid w:val="00781B5C"/>
    <w:rsid w:val="00783216"/>
    <w:rsid w:val="00783B1D"/>
    <w:rsid w:val="007855BF"/>
    <w:rsid w:val="00785878"/>
    <w:rsid w:val="00785D4A"/>
    <w:rsid w:val="00786B66"/>
    <w:rsid w:val="00786D28"/>
    <w:rsid w:val="007910F1"/>
    <w:rsid w:val="00791C9E"/>
    <w:rsid w:val="007920E8"/>
    <w:rsid w:val="00793A18"/>
    <w:rsid w:val="00794A43"/>
    <w:rsid w:val="0079507C"/>
    <w:rsid w:val="00795449"/>
    <w:rsid w:val="0079704B"/>
    <w:rsid w:val="00797E26"/>
    <w:rsid w:val="007A055F"/>
    <w:rsid w:val="007A2096"/>
    <w:rsid w:val="007A2E09"/>
    <w:rsid w:val="007A2F31"/>
    <w:rsid w:val="007A40ED"/>
    <w:rsid w:val="007A6FB8"/>
    <w:rsid w:val="007B036F"/>
    <w:rsid w:val="007B0DC3"/>
    <w:rsid w:val="007B14EE"/>
    <w:rsid w:val="007B151D"/>
    <w:rsid w:val="007B17F7"/>
    <w:rsid w:val="007B1A79"/>
    <w:rsid w:val="007B1F0D"/>
    <w:rsid w:val="007B23C0"/>
    <w:rsid w:val="007B27E1"/>
    <w:rsid w:val="007B33AE"/>
    <w:rsid w:val="007B42CC"/>
    <w:rsid w:val="007B4610"/>
    <w:rsid w:val="007B4DFD"/>
    <w:rsid w:val="007B6116"/>
    <w:rsid w:val="007C3FA1"/>
    <w:rsid w:val="007C5E14"/>
    <w:rsid w:val="007C60ED"/>
    <w:rsid w:val="007C7417"/>
    <w:rsid w:val="007C7BD8"/>
    <w:rsid w:val="007D1405"/>
    <w:rsid w:val="007D577F"/>
    <w:rsid w:val="007D7E82"/>
    <w:rsid w:val="007E1BED"/>
    <w:rsid w:val="007E211D"/>
    <w:rsid w:val="007E2DF8"/>
    <w:rsid w:val="007E357B"/>
    <w:rsid w:val="007E3844"/>
    <w:rsid w:val="007F0987"/>
    <w:rsid w:val="007F0EDA"/>
    <w:rsid w:val="007F24B7"/>
    <w:rsid w:val="007F4513"/>
    <w:rsid w:val="007F4879"/>
    <w:rsid w:val="007F4940"/>
    <w:rsid w:val="007F4A91"/>
    <w:rsid w:val="007F4EC2"/>
    <w:rsid w:val="007F644B"/>
    <w:rsid w:val="00800CCB"/>
    <w:rsid w:val="00801552"/>
    <w:rsid w:val="00801BBD"/>
    <w:rsid w:val="008032D5"/>
    <w:rsid w:val="008065F3"/>
    <w:rsid w:val="00806CCA"/>
    <w:rsid w:val="00806D35"/>
    <w:rsid w:val="00806FA1"/>
    <w:rsid w:val="00810A26"/>
    <w:rsid w:val="00811BD8"/>
    <w:rsid w:val="00813813"/>
    <w:rsid w:val="008146E9"/>
    <w:rsid w:val="00816D2C"/>
    <w:rsid w:val="00820B22"/>
    <w:rsid w:val="00822861"/>
    <w:rsid w:val="00822E16"/>
    <w:rsid w:val="00823585"/>
    <w:rsid w:val="00826C9F"/>
    <w:rsid w:val="0083037A"/>
    <w:rsid w:val="00830953"/>
    <w:rsid w:val="00831520"/>
    <w:rsid w:val="00832BC4"/>
    <w:rsid w:val="008358DE"/>
    <w:rsid w:val="0083644E"/>
    <w:rsid w:val="008370CD"/>
    <w:rsid w:val="0084109E"/>
    <w:rsid w:val="00841107"/>
    <w:rsid w:val="00841B4E"/>
    <w:rsid w:val="00841F90"/>
    <w:rsid w:val="0084240D"/>
    <w:rsid w:val="0084341C"/>
    <w:rsid w:val="0084550E"/>
    <w:rsid w:val="0084653E"/>
    <w:rsid w:val="008472E5"/>
    <w:rsid w:val="008473AA"/>
    <w:rsid w:val="00847EF3"/>
    <w:rsid w:val="00850C25"/>
    <w:rsid w:val="00850F76"/>
    <w:rsid w:val="008538A0"/>
    <w:rsid w:val="008550EB"/>
    <w:rsid w:val="00856AE1"/>
    <w:rsid w:val="00857EF3"/>
    <w:rsid w:val="008600CE"/>
    <w:rsid w:val="00860DDB"/>
    <w:rsid w:val="0086282C"/>
    <w:rsid w:val="0086300A"/>
    <w:rsid w:val="0086329E"/>
    <w:rsid w:val="0086360B"/>
    <w:rsid w:val="00864C2D"/>
    <w:rsid w:val="00864DA6"/>
    <w:rsid w:val="008653F2"/>
    <w:rsid w:val="00865E31"/>
    <w:rsid w:val="00866231"/>
    <w:rsid w:val="00871DE1"/>
    <w:rsid w:val="00872159"/>
    <w:rsid w:val="008748F1"/>
    <w:rsid w:val="00875856"/>
    <w:rsid w:val="008763AB"/>
    <w:rsid w:val="008765F1"/>
    <w:rsid w:val="00881212"/>
    <w:rsid w:val="008818C5"/>
    <w:rsid w:val="008829A0"/>
    <w:rsid w:val="00885FB4"/>
    <w:rsid w:val="00886D7D"/>
    <w:rsid w:val="0089044C"/>
    <w:rsid w:val="00893925"/>
    <w:rsid w:val="00894763"/>
    <w:rsid w:val="00895C2D"/>
    <w:rsid w:val="00896F13"/>
    <w:rsid w:val="008A12B9"/>
    <w:rsid w:val="008A1F8B"/>
    <w:rsid w:val="008A2EE4"/>
    <w:rsid w:val="008A413C"/>
    <w:rsid w:val="008A41B1"/>
    <w:rsid w:val="008A63F9"/>
    <w:rsid w:val="008A66B9"/>
    <w:rsid w:val="008B3357"/>
    <w:rsid w:val="008B5D76"/>
    <w:rsid w:val="008B658D"/>
    <w:rsid w:val="008B705F"/>
    <w:rsid w:val="008B70BA"/>
    <w:rsid w:val="008B7348"/>
    <w:rsid w:val="008B7795"/>
    <w:rsid w:val="008B7C41"/>
    <w:rsid w:val="008C0AD8"/>
    <w:rsid w:val="008C0E0B"/>
    <w:rsid w:val="008C2C0F"/>
    <w:rsid w:val="008C469A"/>
    <w:rsid w:val="008C4E6E"/>
    <w:rsid w:val="008C5DF8"/>
    <w:rsid w:val="008C5FFC"/>
    <w:rsid w:val="008D088E"/>
    <w:rsid w:val="008D15CA"/>
    <w:rsid w:val="008D1DDA"/>
    <w:rsid w:val="008D23A0"/>
    <w:rsid w:val="008D30DA"/>
    <w:rsid w:val="008D365B"/>
    <w:rsid w:val="008D5C7D"/>
    <w:rsid w:val="008E189E"/>
    <w:rsid w:val="008F0A38"/>
    <w:rsid w:val="008F1595"/>
    <w:rsid w:val="008F213E"/>
    <w:rsid w:val="008F2648"/>
    <w:rsid w:val="008F36D2"/>
    <w:rsid w:val="008F4215"/>
    <w:rsid w:val="008F5DED"/>
    <w:rsid w:val="008F6D61"/>
    <w:rsid w:val="008F70F5"/>
    <w:rsid w:val="00900CF3"/>
    <w:rsid w:val="009013D3"/>
    <w:rsid w:val="00901C4D"/>
    <w:rsid w:val="0090209F"/>
    <w:rsid w:val="00902424"/>
    <w:rsid w:val="00910B55"/>
    <w:rsid w:val="00912199"/>
    <w:rsid w:val="00913618"/>
    <w:rsid w:val="00914CB4"/>
    <w:rsid w:val="00917A9D"/>
    <w:rsid w:val="00920AFE"/>
    <w:rsid w:val="00920E7D"/>
    <w:rsid w:val="00921514"/>
    <w:rsid w:val="00924220"/>
    <w:rsid w:val="00927B0A"/>
    <w:rsid w:val="00931E4F"/>
    <w:rsid w:val="0093227D"/>
    <w:rsid w:val="0093755F"/>
    <w:rsid w:val="009418A0"/>
    <w:rsid w:val="0094288B"/>
    <w:rsid w:val="00943976"/>
    <w:rsid w:val="00943B5B"/>
    <w:rsid w:val="00943C9A"/>
    <w:rsid w:val="00943D1A"/>
    <w:rsid w:val="00943E26"/>
    <w:rsid w:val="009464C5"/>
    <w:rsid w:val="00950C17"/>
    <w:rsid w:val="00950EFD"/>
    <w:rsid w:val="00951A03"/>
    <w:rsid w:val="009521ED"/>
    <w:rsid w:val="009535AB"/>
    <w:rsid w:val="00954185"/>
    <w:rsid w:val="009562FA"/>
    <w:rsid w:val="00956C5D"/>
    <w:rsid w:val="00961A8F"/>
    <w:rsid w:val="0096260B"/>
    <w:rsid w:val="00962B76"/>
    <w:rsid w:val="00963A96"/>
    <w:rsid w:val="00963C67"/>
    <w:rsid w:val="009663B9"/>
    <w:rsid w:val="00967C7F"/>
    <w:rsid w:val="00967E26"/>
    <w:rsid w:val="00972666"/>
    <w:rsid w:val="0097364B"/>
    <w:rsid w:val="009736B1"/>
    <w:rsid w:val="00973913"/>
    <w:rsid w:val="00973BCC"/>
    <w:rsid w:val="00977D57"/>
    <w:rsid w:val="009801CF"/>
    <w:rsid w:val="00982522"/>
    <w:rsid w:val="0098362E"/>
    <w:rsid w:val="0098428C"/>
    <w:rsid w:val="0098600A"/>
    <w:rsid w:val="009916E8"/>
    <w:rsid w:val="00992359"/>
    <w:rsid w:val="00995C96"/>
    <w:rsid w:val="00996471"/>
    <w:rsid w:val="00997176"/>
    <w:rsid w:val="009A0717"/>
    <w:rsid w:val="009A08E6"/>
    <w:rsid w:val="009A1D90"/>
    <w:rsid w:val="009A1E66"/>
    <w:rsid w:val="009A5A43"/>
    <w:rsid w:val="009A5DE9"/>
    <w:rsid w:val="009A7100"/>
    <w:rsid w:val="009A72C7"/>
    <w:rsid w:val="009B0429"/>
    <w:rsid w:val="009B0A6B"/>
    <w:rsid w:val="009B0AEB"/>
    <w:rsid w:val="009B1455"/>
    <w:rsid w:val="009B1D9E"/>
    <w:rsid w:val="009B21DA"/>
    <w:rsid w:val="009B40D1"/>
    <w:rsid w:val="009B4946"/>
    <w:rsid w:val="009B61C1"/>
    <w:rsid w:val="009B6827"/>
    <w:rsid w:val="009B690E"/>
    <w:rsid w:val="009C1DB5"/>
    <w:rsid w:val="009C5505"/>
    <w:rsid w:val="009C6DE8"/>
    <w:rsid w:val="009D005B"/>
    <w:rsid w:val="009D2146"/>
    <w:rsid w:val="009D3194"/>
    <w:rsid w:val="009D3560"/>
    <w:rsid w:val="009D385D"/>
    <w:rsid w:val="009D3E14"/>
    <w:rsid w:val="009D47F3"/>
    <w:rsid w:val="009D5B37"/>
    <w:rsid w:val="009D726C"/>
    <w:rsid w:val="009D7E2B"/>
    <w:rsid w:val="009E010A"/>
    <w:rsid w:val="009E0597"/>
    <w:rsid w:val="009E0787"/>
    <w:rsid w:val="009E0B06"/>
    <w:rsid w:val="009E2511"/>
    <w:rsid w:val="009E2735"/>
    <w:rsid w:val="009E720B"/>
    <w:rsid w:val="009F02E9"/>
    <w:rsid w:val="009F037B"/>
    <w:rsid w:val="009F12F5"/>
    <w:rsid w:val="009F13C7"/>
    <w:rsid w:val="009F21D3"/>
    <w:rsid w:val="009F27AF"/>
    <w:rsid w:val="009F2ED2"/>
    <w:rsid w:val="009F546A"/>
    <w:rsid w:val="009F552C"/>
    <w:rsid w:val="009F6DFA"/>
    <w:rsid w:val="009F7DFD"/>
    <w:rsid w:val="00A00A20"/>
    <w:rsid w:val="00A00BDA"/>
    <w:rsid w:val="00A00CEF"/>
    <w:rsid w:val="00A0131D"/>
    <w:rsid w:val="00A05221"/>
    <w:rsid w:val="00A074D1"/>
    <w:rsid w:val="00A1065D"/>
    <w:rsid w:val="00A13B02"/>
    <w:rsid w:val="00A13F04"/>
    <w:rsid w:val="00A1487C"/>
    <w:rsid w:val="00A14C59"/>
    <w:rsid w:val="00A14CC7"/>
    <w:rsid w:val="00A177BB"/>
    <w:rsid w:val="00A20753"/>
    <w:rsid w:val="00A210B4"/>
    <w:rsid w:val="00A22C18"/>
    <w:rsid w:val="00A23386"/>
    <w:rsid w:val="00A2472E"/>
    <w:rsid w:val="00A27041"/>
    <w:rsid w:val="00A27B6E"/>
    <w:rsid w:val="00A304A6"/>
    <w:rsid w:val="00A31AB5"/>
    <w:rsid w:val="00A31FE8"/>
    <w:rsid w:val="00A32B0D"/>
    <w:rsid w:val="00A36AD1"/>
    <w:rsid w:val="00A36B99"/>
    <w:rsid w:val="00A37D9C"/>
    <w:rsid w:val="00A42DED"/>
    <w:rsid w:val="00A42F65"/>
    <w:rsid w:val="00A45B63"/>
    <w:rsid w:val="00A46CF0"/>
    <w:rsid w:val="00A474D9"/>
    <w:rsid w:val="00A5034D"/>
    <w:rsid w:val="00A50623"/>
    <w:rsid w:val="00A5190A"/>
    <w:rsid w:val="00A519B9"/>
    <w:rsid w:val="00A51BB2"/>
    <w:rsid w:val="00A530EB"/>
    <w:rsid w:val="00A5313F"/>
    <w:rsid w:val="00A5457F"/>
    <w:rsid w:val="00A54B54"/>
    <w:rsid w:val="00A552C8"/>
    <w:rsid w:val="00A5561A"/>
    <w:rsid w:val="00A60BAB"/>
    <w:rsid w:val="00A60D32"/>
    <w:rsid w:val="00A6403E"/>
    <w:rsid w:val="00A64CD1"/>
    <w:rsid w:val="00A66659"/>
    <w:rsid w:val="00A669AD"/>
    <w:rsid w:val="00A67DB5"/>
    <w:rsid w:val="00A70F35"/>
    <w:rsid w:val="00A72A33"/>
    <w:rsid w:val="00A72DE5"/>
    <w:rsid w:val="00A73ECD"/>
    <w:rsid w:val="00A74023"/>
    <w:rsid w:val="00A74C6B"/>
    <w:rsid w:val="00A7673B"/>
    <w:rsid w:val="00A76D11"/>
    <w:rsid w:val="00A770B6"/>
    <w:rsid w:val="00A80120"/>
    <w:rsid w:val="00A81004"/>
    <w:rsid w:val="00A8144E"/>
    <w:rsid w:val="00A8545E"/>
    <w:rsid w:val="00A86200"/>
    <w:rsid w:val="00A86562"/>
    <w:rsid w:val="00A866C7"/>
    <w:rsid w:val="00A8759D"/>
    <w:rsid w:val="00A87FC5"/>
    <w:rsid w:val="00A931DA"/>
    <w:rsid w:val="00A93A91"/>
    <w:rsid w:val="00A94D3B"/>
    <w:rsid w:val="00A95C5E"/>
    <w:rsid w:val="00AA004A"/>
    <w:rsid w:val="00AA1994"/>
    <w:rsid w:val="00AA3253"/>
    <w:rsid w:val="00AA4571"/>
    <w:rsid w:val="00AA630D"/>
    <w:rsid w:val="00AA666A"/>
    <w:rsid w:val="00AB53D1"/>
    <w:rsid w:val="00AB65F8"/>
    <w:rsid w:val="00AB783E"/>
    <w:rsid w:val="00AB7F43"/>
    <w:rsid w:val="00AC1093"/>
    <w:rsid w:val="00AC2C31"/>
    <w:rsid w:val="00AC4F04"/>
    <w:rsid w:val="00AC5E16"/>
    <w:rsid w:val="00AC5F49"/>
    <w:rsid w:val="00AC7D6F"/>
    <w:rsid w:val="00AD37D0"/>
    <w:rsid w:val="00AE17DB"/>
    <w:rsid w:val="00AE1890"/>
    <w:rsid w:val="00AE36B5"/>
    <w:rsid w:val="00AE4AFA"/>
    <w:rsid w:val="00AE759B"/>
    <w:rsid w:val="00AF052A"/>
    <w:rsid w:val="00AF0B78"/>
    <w:rsid w:val="00AF1AF0"/>
    <w:rsid w:val="00AF2503"/>
    <w:rsid w:val="00AF5603"/>
    <w:rsid w:val="00AF5FB5"/>
    <w:rsid w:val="00AF79C3"/>
    <w:rsid w:val="00AF7D8A"/>
    <w:rsid w:val="00B002D6"/>
    <w:rsid w:val="00B01EEB"/>
    <w:rsid w:val="00B03198"/>
    <w:rsid w:val="00B034A7"/>
    <w:rsid w:val="00B04BA7"/>
    <w:rsid w:val="00B04DFD"/>
    <w:rsid w:val="00B05E3B"/>
    <w:rsid w:val="00B06485"/>
    <w:rsid w:val="00B066E1"/>
    <w:rsid w:val="00B1119D"/>
    <w:rsid w:val="00B132D1"/>
    <w:rsid w:val="00B2038B"/>
    <w:rsid w:val="00B21A0A"/>
    <w:rsid w:val="00B222F1"/>
    <w:rsid w:val="00B23168"/>
    <w:rsid w:val="00B24BE5"/>
    <w:rsid w:val="00B2537B"/>
    <w:rsid w:val="00B2662D"/>
    <w:rsid w:val="00B30070"/>
    <w:rsid w:val="00B30BFA"/>
    <w:rsid w:val="00B31187"/>
    <w:rsid w:val="00B32F43"/>
    <w:rsid w:val="00B33755"/>
    <w:rsid w:val="00B33B99"/>
    <w:rsid w:val="00B35ADA"/>
    <w:rsid w:val="00B3748D"/>
    <w:rsid w:val="00B40645"/>
    <w:rsid w:val="00B40DF3"/>
    <w:rsid w:val="00B40FB2"/>
    <w:rsid w:val="00B4105C"/>
    <w:rsid w:val="00B41883"/>
    <w:rsid w:val="00B43F48"/>
    <w:rsid w:val="00B44231"/>
    <w:rsid w:val="00B461AD"/>
    <w:rsid w:val="00B465E4"/>
    <w:rsid w:val="00B46D2A"/>
    <w:rsid w:val="00B52476"/>
    <w:rsid w:val="00B534A3"/>
    <w:rsid w:val="00B55834"/>
    <w:rsid w:val="00B55EEC"/>
    <w:rsid w:val="00B55F77"/>
    <w:rsid w:val="00B60DB8"/>
    <w:rsid w:val="00B61637"/>
    <w:rsid w:val="00B6278D"/>
    <w:rsid w:val="00B62E87"/>
    <w:rsid w:val="00B630C5"/>
    <w:rsid w:val="00B64453"/>
    <w:rsid w:val="00B645A3"/>
    <w:rsid w:val="00B64EEB"/>
    <w:rsid w:val="00B65225"/>
    <w:rsid w:val="00B65677"/>
    <w:rsid w:val="00B66018"/>
    <w:rsid w:val="00B66FF3"/>
    <w:rsid w:val="00B71133"/>
    <w:rsid w:val="00B7390B"/>
    <w:rsid w:val="00B73FDC"/>
    <w:rsid w:val="00B750F8"/>
    <w:rsid w:val="00B76D44"/>
    <w:rsid w:val="00B76DA7"/>
    <w:rsid w:val="00B8126D"/>
    <w:rsid w:val="00B82769"/>
    <w:rsid w:val="00B82D2E"/>
    <w:rsid w:val="00B836FD"/>
    <w:rsid w:val="00B83AB1"/>
    <w:rsid w:val="00B8418F"/>
    <w:rsid w:val="00B85D72"/>
    <w:rsid w:val="00B86F97"/>
    <w:rsid w:val="00B87B27"/>
    <w:rsid w:val="00B9369D"/>
    <w:rsid w:val="00B94CB1"/>
    <w:rsid w:val="00B94D06"/>
    <w:rsid w:val="00B9506F"/>
    <w:rsid w:val="00B956EA"/>
    <w:rsid w:val="00B96FA8"/>
    <w:rsid w:val="00B97028"/>
    <w:rsid w:val="00B97178"/>
    <w:rsid w:val="00B973C7"/>
    <w:rsid w:val="00BA06FE"/>
    <w:rsid w:val="00BA0B76"/>
    <w:rsid w:val="00BA116E"/>
    <w:rsid w:val="00BA26E8"/>
    <w:rsid w:val="00BA28CD"/>
    <w:rsid w:val="00BA2F4F"/>
    <w:rsid w:val="00BA353E"/>
    <w:rsid w:val="00BA4019"/>
    <w:rsid w:val="00BA46E6"/>
    <w:rsid w:val="00BA6291"/>
    <w:rsid w:val="00BB0324"/>
    <w:rsid w:val="00BB146D"/>
    <w:rsid w:val="00BB279C"/>
    <w:rsid w:val="00BB5E19"/>
    <w:rsid w:val="00BB6075"/>
    <w:rsid w:val="00BB6A87"/>
    <w:rsid w:val="00BC2B11"/>
    <w:rsid w:val="00BC2C96"/>
    <w:rsid w:val="00BC3E2C"/>
    <w:rsid w:val="00BC5371"/>
    <w:rsid w:val="00BD0D2E"/>
    <w:rsid w:val="00BD1576"/>
    <w:rsid w:val="00BD1626"/>
    <w:rsid w:val="00BD19BA"/>
    <w:rsid w:val="00BD6260"/>
    <w:rsid w:val="00BE0126"/>
    <w:rsid w:val="00BE395E"/>
    <w:rsid w:val="00BE7542"/>
    <w:rsid w:val="00BE76A1"/>
    <w:rsid w:val="00BE77E2"/>
    <w:rsid w:val="00BF0D3D"/>
    <w:rsid w:val="00BF1178"/>
    <w:rsid w:val="00BF19A0"/>
    <w:rsid w:val="00BF1A99"/>
    <w:rsid w:val="00BF40C2"/>
    <w:rsid w:val="00BF54C3"/>
    <w:rsid w:val="00BF5C04"/>
    <w:rsid w:val="00BF7AB5"/>
    <w:rsid w:val="00C00D02"/>
    <w:rsid w:val="00C02F17"/>
    <w:rsid w:val="00C03B2F"/>
    <w:rsid w:val="00C05534"/>
    <w:rsid w:val="00C06C93"/>
    <w:rsid w:val="00C07511"/>
    <w:rsid w:val="00C10A1F"/>
    <w:rsid w:val="00C12FBA"/>
    <w:rsid w:val="00C205A8"/>
    <w:rsid w:val="00C23CED"/>
    <w:rsid w:val="00C26B14"/>
    <w:rsid w:val="00C27BB0"/>
    <w:rsid w:val="00C31969"/>
    <w:rsid w:val="00C31C70"/>
    <w:rsid w:val="00C32697"/>
    <w:rsid w:val="00C33517"/>
    <w:rsid w:val="00C34BCE"/>
    <w:rsid w:val="00C360BB"/>
    <w:rsid w:val="00C362F6"/>
    <w:rsid w:val="00C37D20"/>
    <w:rsid w:val="00C4016D"/>
    <w:rsid w:val="00C44597"/>
    <w:rsid w:val="00C45648"/>
    <w:rsid w:val="00C47ECF"/>
    <w:rsid w:val="00C50259"/>
    <w:rsid w:val="00C50F37"/>
    <w:rsid w:val="00C51C76"/>
    <w:rsid w:val="00C535EA"/>
    <w:rsid w:val="00C57C9F"/>
    <w:rsid w:val="00C6055E"/>
    <w:rsid w:val="00C625FD"/>
    <w:rsid w:val="00C636D0"/>
    <w:rsid w:val="00C64058"/>
    <w:rsid w:val="00C64D0F"/>
    <w:rsid w:val="00C65881"/>
    <w:rsid w:val="00C65F0E"/>
    <w:rsid w:val="00C66862"/>
    <w:rsid w:val="00C67E13"/>
    <w:rsid w:val="00C71C2D"/>
    <w:rsid w:val="00C71FB6"/>
    <w:rsid w:val="00C736D9"/>
    <w:rsid w:val="00C7389A"/>
    <w:rsid w:val="00C73C7F"/>
    <w:rsid w:val="00C7562E"/>
    <w:rsid w:val="00C7641B"/>
    <w:rsid w:val="00C76539"/>
    <w:rsid w:val="00C76C2D"/>
    <w:rsid w:val="00C80463"/>
    <w:rsid w:val="00C80528"/>
    <w:rsid w:val="00C811E0"/>
    <w:rsid w:val="00C8310E"/>
    <w:rsid w:val="00C8445F"/>
    <w:rsid w:val="00C8491B"/>
    <w:rsid w:val="00C864CC"/>
    <w:rsid w:val="00C87C41"/>
    <w:rsid w:val="00C91278"/>
    <w:rsid w:val="00C93C34"/>
    <w:rsid w:val="00C95333"/>
    <w:rsid w:val="00C9550B"/>
    <w:rsid w:val="00C96287"/>
    <w:rsid w:val="00C972BE"/>
    <w:rsid w:val="00CA0379"/>
    <w:rsid w:val="00CA204F"/>
    <w:rsid w:val="00CA207A"/>
    <w:rsid w:val="00CA380F"/>
    <w:rsid w:val="00CA42A3"/>
    <w:rsid w:val="00CA4A48"/>
    <w:rsid w:val="00CA5F9E"/>
    <w:rsid w:val="00CA61E4"/>
    <w:rsid w:val="00CA7510"/>
    <w:rsid w:val="00CA7DC7"/>
    <w:rsid w:val="00CB0A45"/>
    <w:rsid w:val="00CB1126"/>
    <w:rsid w:val="00CB2840"/>
    <w:rsid w:val="00CB330B"/>
    <w:rsid w:val="00CB3EA7"/>
    <w:rsid w:val="00CB6177"/>
    <w:rsid w:val="00CB7F5C"/>
    <w:rsid w:val="00CC035F"/>
    <w:rsid w:val="00CC0814"/>
    <w:rsid w:val="00CC0A73"/>
    <w:rsid w:val="00CC0AC1"/>
    <w:rsid w:val="00CC4742"/>
    <w:rsid w:val="00CC4ABC"/>
    <w:rsid w:val="00CC581B"/>
    <w:rsid w:val="00CC6797"/>
    <w:rsid w:val="00CC7085"/>
    <w:rsid w:val="00CC7FA1"/>
    <w:rsid w:val="00CD11E5"/>
    <w:rsid w:val="00CD23D6"/>
    <w:rsid w:val="00CD281B"/>
    <w:rsid w:val="00CD5A31"/>
    <w:rsid w:val="00CD626A"/>
    <w:rsid w:val="00CD7ABD"/>
    <w:rsid w:val="00CE050B"/>
    <w:rsid w:val="00CE2E84"/>
    <w:rsid w:val="00CE2F1A"/>
    <w:rsid w:val="00CE4AE3"/>
    <w:rsid w:val="00CE5AB9"/>
    <w:rsid w:val="00CE6BE3"/>
    <w:rsid w:val="00CF014B"/>
    <w:rsid w:val="00CF1527"/>
    <w:rsid w:val="00CF2DC4"/>
    <w:rsid w:val="00CF43B5"/>
    <w:rsid w:val="00CF4CE0"/>
    <w:rsid w:val="00CF556D"/>
    <w:rsid w:val="00CF63B4"/>
    <w:rsid w:val="00CF680E"/>
    <w:rsid w:val="00D0012D"/>
    <w:rsid w:val="00D001A2"/>
    <w:rsid w:val="00D01FFA"/>
    <w:rsid w:val="00D02A56"/>
    <w:rsid w:val="00D06405"/>
    <w:rsid w:val="00D069C7"/>
    <w:rsid w:val="00D070DA"/>
    <w:rsid w:val="00D076C0"/>
    <w:rsid w:val="00D1047E"/>
    <w:rsid w:val="00D10A8C"/>
    <w:rsid w:val="00D10F31"/>
    <w:rsid w:val="00D14550"/>
    <w:rsid w:val="00D16087"/>
    <w:rsid w:val="00D17362"/>
    <w:rsid w:val="00D17621"/>
    <w:rsid w:val="00D17983"/>
    <w:rsid w:val="00D207A2"/>
    <w:rsid w:val="00D217CC"/>
    <w:rsid w:val="00D21DDA"/>
    <w:rsid w:val="00D2220C"/>
    <w:rsid w:val="00D2686C"/>
    <w:rsid w:val="00D26CB2"/>
    <w:rsid w:val="00D27421"/>
    <w:rsid w:val="00D27A5D"/>
    <w:rsid w:val="00D30DE8"/>
    <w:rsid w:val="00D3141C"/>
    <w:rsid w:val="00D325D2"/>
    <w:rsid w:val="00D345EF"/>
    <w:rsid w:val="00D3524D"/>
    <w:rsid w:val="00D401D9"/>
    <w:rsid w:val="00D4122B"/>
    <w:rsid w:val="00D43ECF"/>
    <w:rsid w:val="00D450BE"/>
    <w:rsid w:val="00D45749"/>
    <w:rsid w:val="00D45CD9"/>
    <w:rsid w:val="00D4611D"/>
    <w:rsid w:val="00D470FA"/>
    <w:rsid w:val="00D5012D"/>
    <w:rsid w:val="00D50482"/>
    <w:rsid w:val="00D51EA9"/>
    <w:rsid w:val="00D52287"/>
    <w:rsid w:val="00D53F6B"/>
    <w:rsid w:val="00D54B83"/>
    <w:rsid w:val="00D55B52"/>
    <w:rsid w:val="00D561A5"/>
    <w:rsid w:val="00D56C60"/>
    <w:rsid w:val="00D56CD9"/>
    <w:rsid w:val="00D600A8"/>
    <w:rsid w:val="00D6056F"/>
    <w:rsid w:val="00D62492"/>
    <w:rsid w:val="00D640E8"/>
    <w:rsid w:val="00D65842"/>
    <w:rsid w:val="00D65880"/>
    <w:rsid w:val="00D71A1D"/>
    <w:rsid w:val="00D71BE0"/>
    <w:rsid w:val="00D72377"/>
    <w:rsid w:val="00D72C74"/>
    <w:rsid w:val="00D72EFA"/>
    <w:rsid w:val="00D74E0D"/>
    <w:rsid w:val="00D75A74"/>
    <w:rsid w:val="00D766D2"/>
    <w:rsid w:val="00D81A94"/>
    <w:rsid w:val="00D82C83"/>
    <w:rsid w:val="00D8565F"/>
    <w:rsid w:val="00D8578D"/>
    <w:rsid w:val="00D873F8"/>
    <w:rsid w:val="00D917F3"/>
    <w:rsid w:val="00D9194C"/>
    <w:rsid w:val="00D91C1E"/>
    <w:rsid w:val="00D9464E"/>
    <w:rsid w:val="00D97409"/>
    <w:rsid w:val="00DA00D9"/>
    <w:rsid w:val="00DA10D6"/>
    <w:rsid w:val="00DA13AA"/>
    <w:rsid w:val="00DA196E"/>
    <w:rsid w:val="00DA22B5"/>
    <w:rsid w:val="00DA41CE"/>
    <w:rsid w:val="00DA4D86"/>
    <w:rsid w:val="00DA4F3F"/>
    <w:rsid w:val="00DA73B9"/>
    <w:rsid w:val="00DA74C0"/>
    <w:rsid w:val="00DA76DD"/>
    <w:rsid w:val="00DB12C4"/>
    <w:rsid w:val="00DB1D03"/>
    <w:rsid w:val="00DB32B1"/>
    <w:rsid w:val="00DB6037"/>
    <w:rsid w:val="00DB6BC5"/>
    <w:rsid w:val="00DB736D"/>
    <w:rsid w:val="00DB7C4C"/>
    <w:rsid w:val="00DC129E"/>
    <w:rsid w:val="00DC2182"/>
    <w:rsid w:val="00DC23E1"/>
    <w:rsid w:val="00DC3135"/>
    <w:rsid w:val="00DC3488"/>
    <w:rsid w:val="00DC3C3D"/>
    <w:rsid w:val="00DC449E"/>
    <w:rsid w:val="00DC7319"/>
    <w:rsid w:val="00DD150C"/>
    <w:rsid w:val="00DD204A"/>
    <w:rsid w:val="00DD2400"/>
    <w:rsid w:val="00DD3935"/>
    <w:rsid w:val="00DD541B"/>
    <w:rsid w:val="00DD675B"/>
    <w:rsid w:val="00DD700D"/>
    <w:rsid w:val="00DE176D"/>
    <w:rsid w:val="00DE5230"/>
    <w:rsid w:val="00DE5B16"/>
    <w:rsid w:val="00DE62B3"/>
    <w:rsid w:val="00DE77E2"/>
    <w:rsid w:val="00DE7917"/>
    <w:rsid w:val="00DF00A9"/>
    <w:rsid w:val="00DF0287"/>
    <w:rsid w:val="00DF0C14"/>
    <w:rsid w:val="00DF1B30"/>
    <w:rsid w:val="00DF41B1"/>
    <w:rsid w:val="00DF5650"/>
    <w:rsid w:val="00DF5A8D"/>
    <w:rsid w:val="00DF7794"/>
    <w:rsid w:val="00DF7F1E"/>
    <w:rsid w:val="00E023E5"/>
    <w:rsid w:val="00E04A02"/>
    <w:rsid w:val="00E05C0C"/>
    <w:rsid w:val="00E071B7"/>
    <w:rsid w:val="00E1070B"/>
    <w:rsid w:val="00E15787"/>
    <w:rsid w:val="00E17A27"/>
    <w:rsid w:val="00E2165A"/>
    <w:rsid w:val="00E2375E"/>
    <w:rsid w:val="00E23C16"/>
    <w:rsid w:val="00E24935"/>
    <w:rsid w:val="00E24D73"/>
    <w:rsid w:val="00E25E19"/>
    <w:rsid w:val="00E26674"/>
    <w:rsid w:val="00E26950"/>
    <w:rsid w:val="00E270C5"/>
    <w:rsid w:val="00E27C39"/>
    <w:rsid w:val="00E32EFA"/>
    <w:rsid w:val="00E33E9F"/>
    <w:rsid w:val="00E34100"/>
    <w:rsid w:val="00E346BD"/>
    <w:rsid w:val="00E40BE8"/>
    <w:rsid w:val="00E4145A"/>
    <w:rsid w:val="00E43C14"/>
    <w:rsid w:val="00E44140"/>
    <w:rsid w:val="00E45205"/>
    <w:rsid w:val="00E46322"/>
    <w:rsid w:val="00E5130D"/>
    <w:rsid w:val="00E534CF"/>
    <w:rsid w:val="00E5435D"/>
    <w:rsid w:val="00E5444E"/>
    <w:rsid w:val="00E54568"/>
    <w:rsid w:val="00E55145"/>
    <w:rsid w:val="00E55F76"/>
    <w:rsid w:val="00E578A6"/>
    <w:rsid w:val="00E62D0A"/>
    <w:rsid w:val="00E64215"/>
    <w:rsid w:val="00E6454A"/>
    <w:rsid w:val="00E65E4A"/>
    <w:rsid w:val="00E66F16"/>
    <w:rsid w:val="00E72B1B"/>
    <w:rsid w:val="00E73BDE"/>
    <w:rsid w:val="00E7525A"/>
    <w:rsid w:val="00E75789"/>
    <w:rsid w:val="00E76746"/>
    <w:rsid w:val="00E778B2"/>
    <w:rsid w:val="00E80253"/>
    <w:rsid w:val="00E8173E"/>
    <w:rsid w:val="00E81F3E"/>
    <w:rsid w:val="00E82010"/>
    <w:rsid w:val="00E82765"/>
    <w:rsid w:val="00E83CD2"/>
    <w:rsid w:val="00E84D0F"/>
    <w:rsid w:val="00E85BCE"/>
    <w:rsid w:val="00E87C18"/>
    <w:rsid w:val="00E87FB3"/>
    <w:rsid w:val="00E90E43"/>
    <w:rsid w:val="00E91E7A"/>
    <w:rsid w:val="00E91F8C"/>
    <w:rsid w:val="00E951BA"/>
    <w:rsid w:val="00E95672"/>
    <w:rsid w:val="00E965EA"/>
    <w:rsid w:val="00E96821"/>
    <w:rsid w:val="00E97A1E"/>
    <w:rsid w:val="00EA1408"/>
    <w:rsid w:val="00EA1409"/>
    <w:rsid w:val="00EA2569"/>
    <w:rsid w:val="00EA28FF"/>
    <w:rsid w:val="00EA2C76"/>
    <w:rsid w:val="00EA5E75"/>
    <w:rsid w:val="00EA6F71"/>
    <w:rsid w:val="00EA77CA"/>
    <w:rsid w:val="00EB2683"/>
    <w:rsid w:val="00EB355D"/>
    <w:rsid w:val="00EB4F1B"/>
    <w:rsid w:val="00EB63C9"/>
    <w:rsid w:val="00EB7C7E"/>
    <w:rsid w:val="00EC155C"/>
    <w:rsid w:val="00EC20FA"/>
    <w:rsid w:val="00EC2A2E"/>
    <w:rsid w:val="00EC38C5"/>
    <w:rsid w:val="00EC412A"/>
    <w:rsid w:val="00EC4748"/>
    <w:rsid w:val="00EC4906"/>
    <w:rsid w:val="00EC63D7"/>
    <w:rsid w:val="00ED0532"/>
    <w:rsid w:val="00ED1F9D"/>
    <w:rsid w:val="00ED23B8"/>
    <w:rsid w:val="00ED270C"/>
    <w:rsid w:val="00ED28D1"/>
    <w:rsid w:val="00ED5B6B"/>
    <w:rsid w:val="00ED634F"/>
    <w:rsid w:val="00ED67E1"/>
    <w:rsid w:val="00EE0324"/>
    <w:rsid w:val="00EE0AC9"/>
    <w:rsid w:val="00EE10BB"/>
    <w:rsid w:val="00EE6A7E"/>
    <w:rsid w:val="00EE6FA5"/>
    <w:rsid w:val="00EE73F9"/>
    <w:rsid w:val="00EF02A7"/>
    <w:rsid w:val="00EF24F9"/>
    <w:rsid w:val="00EF5627"/>
    <w:rsid w:val="00EF7702"/>
    <w:rsid w:val="00F02861"/>
    <w:rsid w:val="00F03D8F"/>
    <w:rsid w:val="00F0430D"/>
    <w:rsid w:val="00F0687C"/>
    <w:rsid w:val="00F06D50"/>
    <w:rsid w:val="00F0715D"/>
    <w:rsid w:val="00F0755D"/>
    <w:rsid w:val="00F103E8"/>
    <w:rsid w:val="00F10DF5"/>
    <w:rsid w:val="00F125BF"/>
    <w:rsid w:val="00F13B6B"/>
    <w:rsid w:val="00F14B93"/>
    <w:rsid w:val="00F16783"/>
    <w:rsid w:val="00F17B84"/>
    <w:rsid w:val="00F17BE6"/>
    <w:rsid w:val="00F235B9"/>
    <w:rsid w:val="00F23AF1"/>
    <w:rsid w:val="00F26572"/>
    <w:rsid w:val="00F27A59"/>
    <w:rsid w:val="00F314EE"/>
    <w:rsid w:val="00F31FD7"/>
    <w:rsid w:val="00F33736"/>
    <w:rsid w:val="00F3430E"/>
    <w:rsid w:val="00F3474D"/>
    <w:rsid w:val="00F3594A"/>
    <w:rsid w:val="00F37DD1"/>
    <w:rsid w:val="00F40002"/>
    <w:rsid w:val="00F404CD"/>
    <w:rsid w:val="00F406B1"/>
    <w:rsid w:val="00F40B35"/>
    <w:rsid w:val="00F40D05"/>
    <w:rsid w:val="00F41E03"/>
    <w:rsid w:val="00F41EDE"/>
    <w:rsid w:val="00F44EC9"/>
    <w:rsid w:val="00F4512A"/>
    <w:rsid w:val="00F46948"/>
    <w:rsid w:val="00F4758E"/>
    <w:rsid w:val="00F50DED"/>
    <w:rsid w:val="00F513FB"/>
    <w:rsid w:val="00F515F0"/>
    <w:rsid w:val="00F51D81"/>
    <w:rsid w:val="00F531CF"/>
    <w:rsid w:val="00F53384"/>
    <w:rsid w:val="00F55A3A"/>
    <w:rsid w:val="00F562DD"/>
    <w:rsid w:val="00F566C1"/>
    <w:rsid w:val="00F608D0"/>
    <w:rsid w:val="00F63FDE"/>
    <w:rsid w:val="00F64620"/>
    <w:rsid w:val="00F647B4"/>
    <w:rsid w:val="00F64F09"/>
    <w:rsid w:val="00F65F48"/>
    <w:rsid w:val="00F67801"/>
    <w:rsid w:val="00F679F5"/>
    <w:rsid w:val="00F706F2"/>
    <w:rsid w:val="00F70CBE"/>
    <w:rsid w:val="00F729B6"/>
    <w:rsid w:val="00F72D02"/>
    <w:rsid w:val="00F75AC4"/>
    <w:rsid w:val="00F76F23"/>
    <w:rsid w:val="00F770F0"/>
    <w:rsid w:val="00F810D9"/>
    <w:rsid w:val="00F81503"/>
    <w:rsid w:val="00F85351"/>
    <w:rsid w:val="00F86BB9"/>
    <w:rsid w:val="00F86C5B"/>
    <w:rsid w:val="00F91B94"/>
    <w:rsid w:val="00F92978"/>
    <w:rsid w:val="00F93334"/>
    <w:rsid w:val="00F964D5"/>
    <w:rsid w:val="00F9766E"/>
    <w:rsid w:val="00FA1340"/>
    <w:rsid w:val="00FA3606"/>
    <w:rsid w:val="00FA3709"/>
    <w:rsid w:val="00FA3A12"/>
    <w:rsid w:val="00FA436E"/>
    <w:rsid w:val="00FA70FF"/>
    <w:rsid w:val="00FA7BD5"/>
    <w:rsid w:val="00FB1BBE"/>
    <w:rsid w:val="00FB3A49"/>
    <w:rsid w:val="00FB4859"/>
    <w:rsid w:val="00FC009D"/>
    <w:rsid w:val="00FC0572"/>
    <w:rsid w:val="00FC189C"/>
    <w:rsid w:val="00FC1D53"/>
    <w:rsid w:val="00FC500F"/>
    <w:rsid w:val="00FD0DC8"/>
    <w:rsid w:val="00FD10C1"/>
    <w:rsid w:val="00FD23AB"/>
    <w:rsid w:val="00FD34C2"/>
    <w:rsid w:val="00FD3AE3"/>
    <w:rsid w:val="00FD743D"/>
    <w:rsid w:val="00FD7905"/>
    <w:rsid w:val="00FE5FE9"/>
    <w:rsid w:val="00FE7200"/>
    <w:rsid w:val="00FF02A4"/>
    <w:rsid w:val="00FF06A1"/>
    <w:rsid w:val="00FF16FF"/>
    <w:rsid w:val="00FF2D8F"/>
    <w:rsid w:val="00FF31AE"/>
    <w:rsid w:val="00FF3598"/>
    <w:rsid w:val="00FF3EB8"/>
    <w:rsid w:val="00FF42EA"/>
    <w:rsid w:val="00FF4696"/>
    <w:rsid w:val="00FF4CA8"/>
    <w:rsid w:val="00FF4D37"/>
    <w:rsid w:val="00FF6EC4"/>
    <w:rsid w:val="00FF7310"/>
    <w:rsid w:val="00FF73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E36F3199-9C6A-4DFA-950E-6C2CAF325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título 1,H1,h1,h11,h12,h13,h14,h15,h16,h17,h111,h121,h131,h141,h151,h161,h18,h112,h122,h132,h142,h152,h162,h19,h113,h123,h133,h143,h153,h163,1,l1,II+,I,Section Head,Chapter Heading,h:1,h:1app,app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Sub-section,H2,h2,h21,Heading Two,R2,l2,UNDERRUBRIK 1-2,Head 2,List level 2,Sub-Heading,A,1st level heading,level 2 no toc,2nd level,Titre2,h:2,h:2app,2,level 2,Head2A,PA Major Section,Major Section,Head2,Header 2,Level 2 Head,T2"/>
    <w:basedOn w:val="Heading1"/>
    <w:next w:val="Normal"/>
    <w:link w:val="Heading2Char"/>
    <w:qFormat/>
    <w:rsid w:val="00696704"/>
    <w:pPr>
      <w:spacing w:before="200"/>
      <w:outlineLvl w:val="1"/>
    </w:pPr>
    <w:rPr>
      <w:sz w:val="24"/>
    </w:rPr>
  </w:style>
  <w:style w:type="paragraph" w:styleId="Heading3">
    <w:name w:val="heading 3"/>
    <w:aliases w:val="ECC Heading 3"/>
    <w:basedOn w:val="Heading1"/>
    <w:next w:val="Normal"/>
    <w:link w:val="Heading3Char"/>
    <w:qFormat/>
    <w:rsid w:val="00696704"/>
    <w:pPr>
      <w:tabs>
        <w:tab w:val="clear" w:pos="1134"/>
      </w:tabs>
      <w:spacing w:before="200"/>
      <w:outlineLvl w:val="2"/>
    </w:pPr>
    <w:rPr>
      <w:sz w:val="24"/>
    </w:rPr>
  </w:style>
  <w:style w:type="paragraph" w:styleId="Heading4">
    <w:name w:val="heading 4"/>
    <w:basedOn w:val="Heading3"/>
    <w:next w:val="Normal"/>
    <w:link w:val="Heading4Char"/>
    <w:qFormat/>
    <w:rsid w:val="00696704"/>
    <w:pPr>
      <w:outlineLvl w:val="3"/>
    </w:pPr>
  </w:style>
  <w:style w:type="paragraph" w:styleId="Heading5">
    <w:name w:val="heading 5"/>
    <w:basedOn w:val="Heading4"/>
    <w:next w:val="Normal"/>
    <w:link w:val="Heading5Char"/>
    <w:qFormat/>
    <w:rsid w:val="00696704"/>
    <w:pPr>
      <w:outlineLvl w:val="4"/>
    </w:pPr>
  </w:style>
  <w:style w:type="paragraph" w:styleId="Heading6">
    <w:name w:val="heading 6"/>
    <w:basedOn w:val="Heading4"/>
    <w:next w:val="Normal"/>
    <w:link w:val="Heading6Char"/>
    <w:qFormat/>
    <w:rsid w:val="00696704"/>
    <w:pPr>
      <w:outlineLvl w:val="5"/>
    </w:pPr>
  </w:style>
  <w:style w:type="paragraph" w:styleId="Heading7">
    <w:name w:val="heading 7"/>
    <w:basedOn w:val="Heading6"/>
    <w:next w:val="Normal"/>
    <w:link w:val="Heading7Char"/>
    <w:qFormat/>
    <w:rsid w:val="00696704"/>
    <w:pPr>
      <w:outlineLvl w:val="6"/>
    </w:pPr>
  </w:style>
  <w:style w:type="paragraph" w:styleId="Heading8">
    <w:name w:val="heading 8"/>
    <w:basedOn w:val="Heading6"/>
    <w:next w:val="Normal"/>
    <w:link w:val="Heading8Char"/>
    <w:qFormat/>
    <w:rsid w:val="00696704"/>
    <w:pPr>
      <w:outlineLvl w:val="7"/>
    </w:pPr>
  </w:style>
  <w:style w:type="paragraph" w:styleId="Heading9">
    <w:name w:val="heading 9"/>
    <w:basedOn w:val="Heading6"/>
    <w:next w:val="Normal"/>
    <w:link w:val="Heading9Char"/>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título 1 Char,H1 Char,h1 Char,h11 Char,h12 Char,h13 Char,h14 Char,h15 Char,h16 Char,h17 Char,h111 Char,h121 Char,h131 Char,h141 Char,h151 Char,h161 Char,h18 Char,h112 Char,h122 Char,h132 Char,h142 Char,h152 Char,1 Char"/>
    <w:basedOn w:val="DefaultParagraphFont"/>
    <w:link w:val="Heading1"/>
    <w:qFormat/>
    <w:rsid w:val="00696704"/>
    <w:rPr>
      <w:b/>
      <w:sz w:val="28"/>
      <w:lang w:val="en-GB"/>
    </w:rPr>
  </w:style>
  <w:style w:type="character" w:customStyle="1" w:styleId="Heading2Char">
    <w:name w:val="Heading 2 Char"/>
    <w:aliases w:val="ECC Heading 2 Char,Sub-section Char,H2 Char,h2 Char,h21 Char,Heading Two Char,R2 Char,l2 Char,UNDERRUBRIK 1-2 Char,Head 2 Char,List level 2 Char,Sub-Heading Char,A Char,1st level heading Char,level 2 no toc Char,2nd level Char,Titre2 Char"/>
    <w:basedOn w:val="DefaultParagraphFont"/>
    <w:link w:val="Heading2"/>
    <w:rsid w:val="00696704"/>
    <w:rPr>
      <w:b/>
      <w:sz w:val="24"/>
      <w:lang w:val="en-GB"/>
    </w:rPr>
  </w:style>
  <w:style w:type="character" w:customStyle="1" w:styleId="Heading3Char">
    <w:name w:val="Heading 3 Char"/>
    <w:aliases w:val="ECC Heading 3 Char"/>
    <w:basedOn w:val="DefaultParagraphFont"/>
    <w:link w:val="Heading3"/>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rsid w:val="00696704"/>
    <w:pPr>
      <w:spacing w:before="480"/>
      <w:jc w:val="center"/>
    </w:pPr>
    <w:rPr>
      <w:rFonts w:ascii="Times New Roman Bold" w:hAnsi="Times New Roman Bold"/>
      <w:b/>
      <w:sz w:val="28"/>
    </w:rPr>
  </w:style>
  <w:style w:type="paragraph" w:customStyle="1" w:styleId="ArtNo">
    <w:name w:val="Art_No"/>
    <w:basedOn w:val="Normal"/>
    <w:next w:val="Arttitle"/>
    <w:rsid w:val="00696704"/>
    <w:pPr>
      <w:keepNext/>
      <w:keepLines/>
      <w:spacing w:before="480"/>
      <w:jc w:val="center"/>
    </w:pPr>
    <w:rPr>
      <w:caps/>
      <w:sz w:val="28"/>
    </w:rPr>
  </w:style>
  <w:style w:type="paragraph" w:customStyle="1" w:styleId="Arttitle">
    <w:name w:val="Art_title"/>
    <w:basedOn w:val="Normal"/>
    <w:next w:val="Normal"/>
    <w:rsid w:val="00696704"/>
    <w:pPr>
      <w:keepNext/>
      <w:keepLines/>
      <w:spacing w:before="240"/>
      <w:jc w:val="center"/>
    </w:pPr>
    <w:rPr>
      <w:b/>
      <w:sz w:val="28"/>
    </w:rPr>
  </w:style>
  <w:style w:type="paragraph" w:customStyle="1" w:styleId="ASN1">
    <w:name w:val="ASN.1"/>
    <w:basedOn w:val="Normal"/>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rsid w:val="00696704"/>
    <w:rPr>
      <w:rFonts w:ascii="Times New Roman Bold" w:hAnsi="Times New Roman Bold"/>
      <w:b/>
    </w:rPr>
  </w:style>
  <w:style w:type="paragraph" w:customStyle="1" w:styleId="Chaptitle">
    <w:name w:val="Chap_title"/>
    <w:basedOn w:val="Arttitle"/>
    <w:next w:val="Normal"/>
    <w:rsid w:val="00696704"/>
  </w:style>
  <w:style w:type="character" w:styleId="EndnoteReference">
    <w:name w:val="endnote reference"/>
    <w:rsid w:val="00696704"/>
    <w:rPr>
      <w:rFonts w:cs="Times New Roman"/>
      <w:vertAlign w:val="superscript"/>
    </w:rPr>
  </w:style>
  <w:style w:type="paragraph" w:customStyle="1" w:styleId="enumlev1">
    <w:name w:val="enumlev1"/>
    <w:basedOn w:val="Normal"/>
    <w:link w:val="enumlev1Char"/>
    <w:qFormat/>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rsid w:val="00696704"/>
    <w:pPr>
      <w:ind w:left="2268" w:hanging="397"/>
    </w:pPr>
  </w:style>
  <w:style w:type="paragraph" w:customStyle="1" w:styleId="Equationlegend">
    <w:name w:val="Equation_legend"/>
    <w:basedOn w:val="NormalIndent"/>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696704"/>
    <w:pPr>
      <w:keepNext/>
      <w:keepLines/>
      <w:spacing w:before="20" w:after="20"/>
    </w:pPr>
    <w:rPr>
      <w:sz w:val="18"/>
    </w:rPr>
  </w:style>
  <w:style w:type="paragraph" w:customStyle="1" w:styleId="Tabletext">
    <w:name w:val="Table_text"/>
    <w:basedOn w:val="Normal"/>
    <w:link w:val="TabletextChar"/>
    <w:qFormat/>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DNV-"/>
    <w:basedOn w:val="Normal"/>
    <w:link w:val="FootnoteTextChar"/>
    <w:qFormat/>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DNV- Char"/>
    <w:basedOn w:val="DefaultParagraphFont"/>
    <w:link w:val="FootnoteText"/>
    <w:qFormat/>
    <w:rsid w:val="00696704"/>
    <w:rPr>
      <w:sz w:val="24"/>
      <w:lang w:val="en-GB"/>
    </w:rPr>
  </w:style>
  <w:style w:type="paragraph" w:customStyle="1" w:styleId="Note">
    <w:name w:val="Note"/>
    <w:basedOn w:val="Normal"/>
    <w:link w:val="NoteChar"/>
    <w:rsid w:val="00696704"/>
    <w:pPr>
      <w:tabs>
        <w:tab w:val="left" w:pos="284"/>
      </w:tabs>
      <w:spacing w:before="80"/>
    </w:pPr>
  </w:style>
  <w:style w:type="paragraph" w:styleId="Header">
    <w:name w:val="header"/>
    <w:aliases w:val="ho"/>
    <w:basedOn w:val="Normal"/>
    <w:link w:val="HeaderChar"/>
    <w:rsid w:val="00696704"/>
    <w:pPr>
      <w:spacing w:before="0"/>
      <w:jc w:val="center"/>
    </w:pPr>
    <w:rPr>
      <w:sz w:val="18"/>
    </w:rPr>
  </w:style>
  <w:style w:type="character" w:customStyle="1" w:styleId="HeaderChar">
    <w:name w:val="Header Char"/>
    <w:aliases w:val="ho Char"/>
    <w:basedOn w:val="DefaultParagraphFont"/>
    <w:link w:val="Header"/>
    <w:rsid w:val="00696704"/>
    <w:rPr>
      <w:sz w:val="18"/>
      <w:lang w:val="en-GB"/>
    </w:rPr>
  </w:style>
  <w:style w:type="paragraph" w:styleId="Index1">
    <w:name w:val="index 1"/>
    <w:basedOn w:val="Normal"/>
    <w:next w:val="Normal"/>
    <w:rsid w:val="00696704"/>
  </w:style>
  <w:style w:type="paragraph" w:styleId="Index2">
    <w:name w:val="index 2"/>
    <w:basedOn w:val="Normal"/>
    <w:next w:val="Normal"/>
    <w:rsid w:val="00696704"/>
    <w:pPr>
      <w:ind w:left="283"/>
    </w:pPr>
  </w:style>
  <w:style w:type="paragraph" w:styleId="Index3">
    <w:name w:val="index 3"/>
    <w:basedOn w:val="Normal"/>
    <w:next w:val="Normal"/>
    <w:rsid w:val="00696704"/>
    <w:pPr>
      <w:ind w:left="566"/>
    </w:pPr>
  </w:style>
  <w:style w:type="paragraph" w:customStyle="1" w:styleId="PartNo">
    <w:name w:val="Part_No"/>
    <w:basedOn w:val="AnnexNo"/>
    <w:next w:val="Partref"/>
    <w:rsid w:val="00696704"/>
  </w:style>
  <w:style w:type="paragraph" w:customStyle="1" w:styleId="Partref">
    <w:name w:val="Part_ref"/>
    <w:basedOn w:val="Annexref"/>
    <w:next w:val="Parttitle"/>
    <w:rsid w:val="00696704"/>
  </w:style>
  <w:style w:type="paragraph" w:customStyle="1" w:styleId="Parttitle">
    <w:name w:val="Part_title"/>
    <w:basedOn w:val="Annextitle"/>
    <w:next w:val="Normalaftertitle0"/>
    <w:rsid w:val="00696704"/>
  </w:style>
  <w:style w:type="paragraph" w:customStyle="1" w:styleId="RecNo">
    <w:name w:val="Rec_No"/>
    <w:basedOn w:val="Normal"/>
    <w:next w:val="Rectitle"/>
    <w:rsid w:val="00696704"/>
    <w:pPr>
      <w:keepNext/>
      <w:keepLines/>
      <w:spacing w:before="480"/>
      <w:jc w:val="center"/>
    </w:pPr>
    <w:rPr>
      <w:caps/>
      <w:sz w:val="28"/>
    </w:rPr>
  </w:style>
  <w:style w:type="paragraph" w:customStyle="1" w:styleId="Rectitle">
    <w:name w:val="Rec_title"/>
    <w:basedOn w:val="RecNo"/>
    <w:next w:val="Recref"/>
    <w:rsid w:val="00696704"/>
    <w:pPr>
      <w:spacing w:before="240"/>
    </w:pPr>
    <w:rPr>
      <w:rFonts w:ascii="Times New Roman Bold" w:hAnsi="Times New Roman Bold"/>
      <w:b/>
      <w:caps w:val="0"/>
    </w:rPr>
  </w:style>
  <w:style w:type="paragraph" w:customStyle="1" w:styleId="Recref">
    <w:name w:val="Rec_ref"/>
    <w:basedOn w:val="Rectitle"/>
    <w:next w:val="Recdate"/>
    <w:rsid w:val="00696704"/>
    <w:pPr>
      <w:spacing w:before="120"/>
    </w:pPr>
    <w:rPr>
      <w:rFonts w:ascii="Times New Roman" w:hAnsi="Times New Roman"/>
      <w:b w:val="0"/>
      <w:sz w:val="24"/>
    </w:rPr>
  </w:style>
  <w:style w:type="paragraph" w:customStyle="1" w:styleId="Recdate">
    <w:name w:val="Rec_date"/>
    <w:basedOn w:val="Recref"/>
    <w:next w:val="Normalaftertitle0"/>
    <w:rsid w:val="00696704"/>
    <w:pPr>
      <w:jc w:val="right"/>
    </w:pPr>
    <w:rPr>
      <w:sz w:val="22"/>
    </w:rPr>
  </w:style>
  <w:style w:type="paragraph" w:customStyle="1" w:styleId="Questiondate">
    <w:name w:val="Question_date"/>
    <w:basedOn w:val="Recdate"/>
    <w:next w:val="Normalaftertitle0"/>
    <w:rsid w:val="00696704"/>
  </w:style>
  <w:style w:type="paragraph" w:customStyle="1" w:styleId="QuestionNo">
    <w:name w:val="Question_No"/>
    <w:basedOn w:val="RecNo"/>
    <w:next w:val="Questiontitle"/>
    <w:rsid w:val="00696704"/>
  </w:style>
  <w:style w:type="paragraph" w:customStyle="1" w:styleId="Questiontitle">
    <w:name w:val="Question_title"/>
    <w:basedOn w:val="Rectitle"/>
    <w:next w:val="Questionref"/>
    <w:rsid w:val="00696704"/>
  </w:style>
  <w:style w:type="paragraph" w:customStyle="1" w:styleId="Questionref">
    <w:name w:val="Question_ref"/>
    <w:basedOn w:val="Recref"/>
    <w:next w:val="Questiondate"/>
    <w:rsid w:val="00696704"/>
  </w:style>
  <w:style w:type="paragraph" w:customStyle="1" w:styleId="Reftext">
    <w:name w:val="Ref_text"/>
    <w:basedOn w:val="Normal"/>
    <w:rsid w:val="00696704"/>
    <w:pPr>
      <w:ind w:left="1134" w:hanging="1134"/>
    </w:pPr>
  </w:style>
  <w:style w:type="paragraph" w:customStyle="1" w:styleId="Reftitle">
    <w:name w:val="Ref_title"/>
    <w:basedOn w:val="Normal"/>
    <w:next w:val="Reftext"/>
    <w:rsid w:val="00696704"/>
    <w:pPr>
      <w:spacing w:before="480"/>
      <w:jc w:val="center"/>
    </w:pPr>
    <w:rPr>
      <w:caps/>
    </w:rPr>
  </w:style>
  <w:style w:type="paragraph" w:customStyle="1" w:styleId="Repdate">
    <w:name w:val="Rep_date"/>
    <w:basedOn w:val="Recdate"/>
    <w:next w:val="Normalaftertitle0"/>
    <w:rsid w:val="00696704"/>
  </w:style>
  <w:style w:type="paragraph" w:customStyle="1" w:styleId="RepNo">
    <w:name w:val="Rep_No"/>
    <w:basedOn w:val="RecNo"/>
    <w:next w:val="Reptitle"/>
    <w:rsid w:val="00696704"/>
  </w:style>
  <w:style w:type="paragraph" w:customStyle="1" w:styleId="Reptitle">
    <w:name w:val="Rep_title"/>
    <w:basedOn w:val="Rectitle"/>
    <w:next w:val="Repref"/>
    <w:rsid w:val="00696704"/>
  </w:style>
  <w:style w:type="paragraph" w:customStyle="1" w:styleId="Repref">
    <w:name w:val="Rep_ref"/>
    <w:basedOn w:val="Recref"/>
    <w:next w:val="Repdate"/>
    <w:rsid w:val="00696704"/>
  </w:style>
  <w:style w:type="paragraph" w:customStyle="1" w:styleId="Resdate">
    <w:name w:val="Res_date"/>
    <w:basedOn w:val="Recdate"/>
    <w:next w:val="Normalaftertitle0"/>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rsid w:val="00696704"/>
  </w:style>
  <w:style w:type="paragraph" w:customStyle="1" w:styleId="SectionNo">
    <w:name w:val="Section_No"/>
    <w:basedOn w:val="AnnexNo"/>
    <w:next w:val="Sectiontitle"/>
    <w:rsid w:val="00696704"/>
  </w:style>
  <w:style w:type="paragraph" w:customStyle="1" w:styleId="Sectiontitle">
    <w:name w:val="Section_title"/>
    <w:basedOn w:val="Annextitle"/>
    <w:next w:val="Normalaftertitle0"/>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qFormat/>
    <w:rsid w:val="00696704"/>
    <w:pPr>
      <w:keepNext/>
      <w:spacing w:before="80" w:after="80"/>
      <w:jc w:val="center"/>
    </w:pPr>
    <w:rPr>
      <w:rFonts w:ascii="Times New Roman Bold" w:hAnsi="Times New Roman Bold"/>
      <w:b/>
    </w:rPr>
  </w:style>
  <w:style w:type="paragraph" w:customStyle="1" w:styleId="Tablelegend">
    <w:name w:val="Table_legend"/>
    <w:basedOn w:val="Tabletext"/>
    <w:rsid w:val="00696704"/>
    <w:pPr>
      <w:tabs>
        <w:tab w:val="clear" w:pos="284"/>
      </w:tabs>
      <w:spacing w:before="120"/>
    </w:pPr>
  </w:style>
  <w:style w:type="paragraph" w:customStyle="1" w:styleId="TableNo">
    <w:name w:val="Table_No"/>
    <w:basedOn w:val="Normal"/>
    <w:next w:val="Tabletitle"/>
    <w:link w:val="TableNoChar"/>
    <w:qFormat/>
    <w:rsid w:val="00696704"/>
    <w:pPr>
      <w:keepNext/>
      <w:spacing w:before="560" w:after="120"/>
      <w:jc w:val="center"/>
    </w:pPr>
    <w:rPr>
      <w:caps/>
      <w:sz w:val="20"/>
    </w:rPr>
  </w:style>
  <w:style w:type="paragraph" w:customStyle="1" w:styleId="Tabletitle">
    <w:name w:val="Table_title"/>
    <w:basedOn w:val="Normal"/>
    <w:next w:val="Tabletext"/>
    <w:link w:val="TabletitleChar"/>
    <w:qFormat/>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rsid w:val="00696704"/>
    <w:pPr>
      <w:overflowPunct/>
      <w:autoSpaceDE/>
      <w:autoSpaceDN/>
      <w:adjustRightInd/>
      <w:spacing w:before="480"/>
      <w:textAlignment w:val="auto"/>
    </w:pPr>
    <w:rPr>
      <w:b w:val="0"/>
      <w:caps/>
    </w:rPr>
  </w:style>
  <w:style w:type="paragraph" w:customStyle="1" w:styleId="Title3">
    <w:name w:val="Title 3"/>
    <w:basedOn w:val="Title2"/>
    <w:next w:val="Title4"/>
    <w:rsid w:val="00696704"/>
    <w:pPr>
      <w:spacing w:before="240"/>
    </w:pPr>
    <w:rPr>
      <w:caps w:val="0"/>
    </w:rPr>
  </w:style>
  <w:style w:type="paragraph" w:customStyle="1" w:styleId="Title4">
    <w:name w:val="Title 4"/>
    <w:basedOn w:val="Title3"/>
    <w:next w:val="Heading1"/>
    <w:rsid w:val="00696704"/>
    <w:rPr>
      <w:b/>
    </w:rPr>
  </w:style>
  <w:style w:type="paragraph" w:customStyle="1" w:styleId="toc0">
    <w:name w:val="toc 0"/>
    <w:basedOn w:val="Normal"/>
    <w:next w:val="TOC1"/>
    <w:rsid w:val="00696704"/>
    <w:pPr>
      <w:tabs>
        <w:tab w:val="clear" w:pos="1134"/>
        <w:tab w:val="clear" w:pos="1871"/>
        <w:tab w:val="clear" w:pos="2268"/>
        <w:tab w:val="right" w:pos="9781"/>
      </w:tabs>
    </w:pPr>
    <w:rPr>
      <w:b/>
    </w:rPr>
  </w:style>
  <w:style w:type="paragraph" w:styleId="TOC1">
    <w:name w:val="toc 1"/>
    <w:basedOn w:val="Normal"/>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696704"/>
    <w:pPr>
      <w:spacing w:before="120"/>
    </w:pPr>
  </w:style>
  <w:style w:type="paragraph" w:styleId="TOC3">
    <w:name w:val="toc 3"/>
    <w:basedOn w:val="TOC2"/>
    <w:rsid w:val="00696704"/>
  </w:style>
  <w:style w:type="paragraph" w:styleId="TOC4">
    <w:name w:val="toc 4"/>
    <w:basedOn w:val="TOC3"/>
    <w:rsid w:val="00696704"/>
  </w:style>
  <w:style w:type="paragraph" w:styleId="TOC5">
    <w:name w:val="toc 5"/>
    <w:basedOn w:val="TOC4"/>
    <w:rsid w:val="00696704"/>
  </w:style>
  <w:style w:type="paragraph" w:styleId="TOC6">
    <w:name w:val="toc 6"/>
    <w:basedOn w:val="TOC4"/>
    <w:rsid w:val="00696704"/>
  </w:style>
  <w:style w:type="paragraph" w:styleId="TOC7">
    <w:name w:val="toc 7"/>
    <w:basedOn w:val="TOC4"/>
    <w:rsid w:val="00696704"/>
  </w:style>
  <w:style w:type="paragraph" w:styleId="TOC8">
    <w:name w:val="toc 8"/>
    <w:basedOn w:val="TOC4"/>
    <w:rsid w:val="00696704"/>
  </w:style>
  <w:style w:type="character" w:customStyle="1" w:styleId="Appdef">
    <w:name w:val="App_def"/>
    <w:rsid w:val="00696704"/>
    <w:rPr>
      <w:rFonts w:ascii="Times New Roman" w:hAnsi="Times New Roman" w:cs="Times New Roman"/>
      <w:b/>
    </w:rPr>
  </w:style>
  <w:style w:type="character" w:customStyle="1" w:styleId="Appref">
    <w:name w:val="App_ref"/>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rsid w:val="00696704"/>
    <w:rPr>
      <w:rFonts w:cs="Times New Roman"/>
      <w:b/>
      <w:color w:val="auto"/>
      <w:sz w:val="20"/>
    </w:rPr>
  </w:style>
  <w:style w:type="paragraph" w:customStyle="1" w:styleId="Formal">
    <w:name w:val="Formal"/>
    <w:basedOn w:val="ASN1"/>
    <w:rsid w:val="00696704"/>
    <w:rPr>
      <w:b w:val="0"/>
    </w:rPr>
  </w:style>
  <w:style w:type="paragraph" w:customStyle="1" w:styleId="Section1">
    <w:name w:val="Section_1"/>
    <w:basedOn w:val="Normal"/>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rsid w:val="00696704"/>
    <w:rPr>
      <w:rFonts w:cs="Times New Roman"/>
    </w:rPr>
  </w:style>
  <w:style w:type="paragraph" w:customStyle="1" w:styleId="Figuretitle">
    <w:name w:val="Figure_title"/>
    <w:basedOn w:val="Tabletitle"/>
    <w:next w:val="Normal"/>
    <w:link w:val="FiguretitleChar"/>
    <w:qFormat/>
    <w:rsid w:val="00696704"/>
    <w:pPr>
      <w:spacing w:after="480"/>
    </w:pPr>
  </w:style>
  <w:style w:type="paragraph" w:customStyle="1" w:styleId="FigureNo">
    <w:name w:val="Figure_No"/>
    <w:basedOn w:val="Normal"/>
    <w:next w:val="Figuretitle"/>
    <w:link w:val="FigureNoChar"/>
    <w:qFormat/>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696704"/>
  </w:style>
  <w:style w:type="paragraph" w:customStyle="1" w:styleId="Appendixref">
    <w:name w:val="Appendix_ref"/>
    <w:basedOn w:val="Annexref"/>
    <w:next w:val="Annextitle"/>
    <w:rsid w:val="00696704"/>
  </w:style>
  <w:style w:type="paragraph" w:customStyle="1" w:styleId="Appendixtitle">
    <w:name w:val="Appendix_title"/>
    <w:basedOn w:val="Annextitle"/>
    <w:next w:val="Normal"/>
    <w:rsid w:val="00696704"/>
  </w:style>
  <w:style w:type="paragraph" w:customStyle="1" w:styleId="Border">
    <w:name w:val="Border"/>
    <w:basedOn w:val="Tabletext"/>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696704"/>
    <w:pPr>
      <w:ind w:left="1134"/>
    </w:pPr>
  </w:style>
  <w:style w:type="paragraph" w:styleId="Index4">
    <w:name w:val="index 4"/>
    <w:basedOn w:val="Normal"/>
    <w:next w:val="Normal"/>
    <w:rsid w:val="00696704"/>
    <w:pPr>
      <w:ind w:left="849"/>
    </w:pPr>
  </w:style>
  <w:style w:type="paragraph" w:styleId="Index5">
    <w:name w:val="index 5"/>
    <w:basedOn w:val="Normal"/>
    <w:next w:val="Normal"/>
    <w:rsid w:val="00696704"/>
    <w:pPr>
      <w:ind w:left="1132"/>
    </w:pPr>
  </w:style>
  <w:style w:type="paragraph" w:styleId="Index6">
    <w:name w:val="index 6"/>
    <w:basedOn w:val="Normal"/>
    <w:next w:val="Normal"/>
    <w:rsid w:val="00696704"/>
    <w:pPr>
      <w:ind w:left="1415"/>
    </w:pPr>
  </w:style>
  <w:style w:type="paragraph" w:styleId="Index7">
    <w:name w:val="index 7"/>
    <w:basedOn w:val="Normal"/>
    <w:next w:val="Normal"/>
    <w:rsid w:val="00696704"/>
    <w:pPr>
      <w:ind w:left="1698"/>
    </w:pPr>
  </w:style>
  <w:style w:type="paragraph" w:styleId="IndexHeading">
    <w:name w:val="index heading"/>
    <w:basedOn w:val="Normal"/>
    <w:next w:val="Index1"/>
    <w:rsid w:val="00696704"/>
  </w:style>
  <w:style w:type="character" w:styleId="LineNumber">
    <w:name w:val="line number"/>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rsid w:val="00696704"/>
    <w:rPr>
      <w:b w:val="0"/>
    </w:rPr>
  </w:style>
  <w:style w:type="paragraph" w:customStyle="1" w:styleId="TableTextS5">
    <w:name w:val="Table_TextS5"/>
    <w:basedOn w:val="Normal"/>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qFormat/>
    <w:locked/>
    <w:rsid w:val="00696704"/>
    <w:rPr>
      <w:sz w:val="24"/>
      <w:lang w:val="en-GB"/>
    </w:rPr>
  </w:style>
  <w:style w:type="character" w:customStyle="1" w:styleId="TabletextChar">
    <w:name w:val="Table_text Char"/>
    <w:link w:val="Tabletext"/>
    <w:qForma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qFormat/>
    <w:rsid w:val="00696704"/>
    <w:rPr>
      <w:rFonts w:cs="Times New Roman"/>
      <w:color w:val="0000FF"/>
      <w:u w:val="single"/>
    </w:rPr>
  </w:style>
  <w:style w:type="paragraph" w:styleId="BalloonText">
    <w:name w:val="Balloon Text"/>
    <w:basedOn w:val="Normal"/>
    <w:link w:val="BalloonTextChar"/>
    <w:rsid w:val="008B7C41"/>
    <w:rPr>
      <w:sz w:val="20"/>
    </w:rPr>
  </w:style>
  <w:style w:type="character" w:customStyle="1" w:styleId="BalloonTextChar">
    <w:name w:val="Balloon Text Char"/>
    <w:basedOn w:val="DefaultParagraphFont"/>
    <w:link w:val="BalloonText"/>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qFormat/>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link w:val="ListParagraphChar"/>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uiPriority w:val="39"/>
    <w:qFormat/>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unhideWhenUsed/>
    <w:rsid w:val="000E4002"/>
    <w:rPr>
      <w:sz w:val="20"/>
    </w:rPr>
  </w:style>
  <w:style w:type="character" w:customStyle="1" w:styleId="CommentTextChar">
    <w:name w:val="Comment Text Char"/>
    <w:basedOn w:val="DefaultParagraphFont"/>
    <w:link w:val="CommentText"/>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277903"/>
  </w:style>
  <w:style w:type="paragraph" w:customStyle="1" w:styleId="AppArttitle">
    <w:name w:val="App_Art_title"/>
    <w:basedOn w:val="Arttitle"/>
    <w:qFormat/>
    <w:rsid w:val="00277903"/>
  </w:style>
  <w:style w:type="paragraph" w:customStyle="1" w:styleId="ApptoAnnex">
    <w:name w:val="App_to_Annex"/>
    <w:basedOn w:val="AppendixNo"/>
    <w:next w:val="Normal"/>
    <w:qFormat/>
    <w:rsid w:val="00277903"/>
  </w:style>
  <w:style w:type="paragraph" w:customStyle="1" w:styleId="Committee">
    <w:name w:val="Committee"/>
    <w:basedOn w:val="Normal"/>
    <w:qFormat/>
    <w:rsid w:val="00277903"/>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277903"/>
    <w:rPr>
      <w:lang w:val="en-US"/>
    </w:rPr>
  </w:style>
  <w:style w:type="paragraph" w:customStyle="1" w:styleId="Part1">
    <w:name w:val="Part_1"/>
    <w:basedOn w:val="Section1"/>
    <w:next w:val="Section1"/>
    <w:qFormat/>
    <w:rsid w:val="00277903"/>
    <w:pPr>
      <w:keepNext/>
      <w:keepLines/>
    </w:pPr>
  </w:style>
  <w:style w:type="paragraph" w:customStyle="1" w:styleId="Subsection1">
    <w:name w:val="Subsection_1"/>
    <w:basedOn w:val="Section1"/>
    <w:next w:val="Normalaftertitle0"/>
    <w:qFormat/>
    <w:rsid w:val="00277903"/>
  </w:style>
  <w:style w:type="paragraph" w:customStyle="1" w:styleId="Volumetitle">
    <w:name w:val="Volume_title"/>
    <w:basedOn w:val="Normal"/>
    <w:qFormat/>
    <w:rsid w:val="00277903"/>
    <w:pPr>
      <w:jc w:val="center"/>
    </w:pPr>
    <w:rPr>
      <w:b/>
      <w:bCs/>
      <w:sz w:val="28"/>
      <w:szCs w:val="28"/>
    </w:rPr>
  </w:style>
  <w:style w:type="paragraph" w:customStyle="1" w:styleId="Headingsplit">
    <w:name w:val="Heading_split"/>
    <w:basedOn w:val="Headingi"/>
    <w:qFormat/>
    <w:rsid w:val="00277903"/>
    <w:pPr>
      <w:keepLines/>
    </w:pPr>
    <w:rPr>
      <w:rFonts w:ascii="Times New Roman" w:hAnsi="Times New Roman"/>
      <w:lang w:val="en-US"/>
    </w:rPr>
  </w:style>
  <w:style w:type="paragraph" w:customStyle="1" w:styleId="Normalsplit">
    <w:name w:val="Normal_split"/>
    <w:basedOn w:val="Normal"/>
    <w:qFormat/>
    <w:rsid w:val="00277903"/>
  </w:style>
  <w:style w:type="character" w:customStyle="1" w:styleId="Provsplit">
    <w:name w:val="Prov_split"/>
    <w:basedOn w:val="DefaultParagraphFont"/>
    <w:qFormat/>
    <w:rsid w:val="00277903"/>
    <w:rPr>
      <w:rFonts w:ascii="Times New Roman" w:hAnsi="Times New Roman"/>
      <w:b w:val="0"/>
    </w:rPr>
  </w:style>
  <w:style w:type="paragraph" w:customStyle="1" w:styleId="Tablesplit">
    <w:name w:val="Table_split"/>
    <w:basedOn w:val="Tabletext"/>
    <w:qFormat/>
    <w:rsid w:val="00277903"/>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277903"/>
  </w:style>
  <w:style w:type="paragraph" w:customStyle="1" w:styleId="Methodheading2">
    <w:name w:val="Method_heading2"/>
    <w:basedOn w:val="Heading2"/>
    <w:next w:val="Normal"/>
    <w:qFormat/>
    <w:rsid w:val="00277903"/>
  </w:style>
  <w:style w:type="paragraph" w:customStyle="1" w:styleId="Methodheading3">
    <w:name w:val="Method_heading3"/>
    <w:basedOn w:val="Heading3"/>
    <w:next w:val="Normal"/>
    <w:qFormat/>
    <w:rsid w:val="00277903"/>
  </w:style>
  <w:style w:type="paragraph" w:customStyle="1" w:styleId="Methodheading4">
    <w:name w:val="Method_heading4"/>
    <w:basedOn w:val="Heading4"/>
    <w:next w:val="Normal"/>
    <w:qFormat/>
    <w:rsid w:val="00277903"/>
  </w:style>
  <w:style w:type="paragraph" w:customStyle="1" w:styleId="MethodHeadingb">
    <w:name w:val="Method_Headingb"/>
    <w:basedOn w:val="Headingb"/>
    <w:next w:val="Normal"/>
    <w:qFormat/>
    <w:rsid w:val="00277903"/>
    <w:pPr>
      <w:keepLines/>
      <w:tabs>
        <w:tab w:val="clear" w:pos="1134"/>
        <w:tab w:val="clear" w:pos="1871"/>
        <w:tab w:val="clear" w:pos="2268"/>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qFormat/>
    <w:rsid w:val="00277903"/>
    <w:pPr>
      <w:spacing w:before="240" w:after="240"/>
    </w:pPr>
    <w:rPr>
      <w:i/>
      <w:iCs/>
    </w:rPr>
  </w:style>
  <w:style w:type="paragraph" w:customStyle="1" w:styleId="Figurewithlegend">
    <w:name w:val="Figure_with_legend"/>
    <w:basedOn w:val="Figure"/>
    <w:rsid w:val="00277903"/>
    <w:pPr>
      <w:keepNext w:val="0"/>
      <w:keepLines w:val="0"/>
      <w:spacing w:after="240"/>
    </w:pPr>
    <w:rPr>
      <w:noProof/>
      <w:lang w:eastAsia="zh-CN"/>
    </w:rPr>
  </w:style>
  <w:style w:type="paragraph" w:styleId="Signature">
    <w:name w:val="Signature"/>
    <w:basedOn w:val="Normal"/>
    <w:link w:val="SignatureChar"/>
    <w:unhideWhenUsed/>
    <w:rsid w:val="00277903"/>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277903"/>
    <w:rPr>
      <w:sz w:val="24"/>
      <w:lang w:val="en-GB"/>
    </w:rPr>
  </w:style>
  <w:style w:type="character" w:customStyle="1" w:styleId="NoteChar">
    <w:name w:val="Note Char"/>
    <w:basedOn w:val="DefaultParagraphFont"/>
    <w:link w:val="Note"/>
    <w:locked/>
    <w:rsid w:val="00277903"/>
    <w:rPr>
      <w:sz w:val="24"/>
      <w:lang w:val="en-GB"/>
    </w:rPr>
  </w:style>
  <w:style w:type="character" w:customStyle="1" w:styleId="BalloonTextChar1">
    <w:name w:val="Balloon Text Char1"/>
    <w:basedOn w:val="DefaultParagraphFont"/>
    <w:semiHidden/>
    <w:rsid w:val="00277903"/>
    <w:rPr>
      <w:rFonts w:ascii="Segoe UI" w:hAnsi="Segoe UI" w:cs="Segoe UI"/>
      <w:sz w:val="18"/>
      <w:szCs w:val="18"/>
      <w:lang w:val="en-GB" w:eastAsia="en-US"/>
    </w:rPr>
  </w:style>
  <w:style w:type="character" w:customStyle="1" w:styleId="HTMLPreformattedChar">
    <w:name w:val="HTML Preformatted Char"/>
    <w:basedOn w:val="DefaultParagraphFont"/>
    <w:link w:val="HTMLPreformatted"/>
    <w:uiPriority w:val="99"/>
    <w:semiHidden/>
    <w:rsid w:val="00277903"/>
    <w:rPr>
      <w:rFonts w:ascii="Courier New" w:hAnsi="Courier New" w:cs="Courier New"/>
      <w:lang w:val="en-GB" w:eastAsia="en-GB"/>
    </w:rPr>
  </w:style>
  <w:style w:type="paragraph" w:styleId="HTMLPreformatted">
    <w:name w:val="HTML Preformatted"/>
    <w:basedOn w:val="Normal"/>
    <w:link w:val="HTMLPreformattedChar"/>
    <w:uiPriority w:val="99"/>
    <w:semiHidden/>
    <w:unhideWhenUsed/>
    <w:rsid w:val="00277903"/>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hAnsi="Courier New" w:cs="Courier New"/>
      <w:sz w:val="20"/>
      <w:lang w:eastAsia="en-GB"/>
    </w:rPr>
  </w:style>
  <w:style w:type="character" w:customStyle="1" w:styleId="HTMLPreformattedChar1">
    <w:name w:val="HTML Preformatted Char1"/>
    <w:basedOn w:val="DefaultParagraphFont"/>
    <w:semiHidden/>
    <w:rsid w:val="00277903"/>
    <w:rPr>
      <w:rFonts w:ascii="Consolas" w:hAnsi="Consolas"/>
      <w:lang w:val="en-GB"/>
    </w:rPr>
  </w:style>
  <w:style w:type="character" w:customStyle="1" w:styleId="CommentTextChar1">
    <w:name w:val="Comment Text Char1"/>
    <w:basedOn w:val="DefaultParagraphFont"/>
    <w:semiHidden/>
    <w:rsid w:val="00277903"/>
    <w:rPr>
      <w:rFonts w:ascii="Times New Roman" w:hAnsi="Times New Roman"/>
      <w:lang w:val="en-GB" w:eastAsia="en-US"/>
    </w:rPr>
  </w:style>
  <w:style w:type="character" w:customStyle="1" w:styleId="CommentSubjectChar1">
    <w:name w:val="Comment Subject Char1"/>
    <w:basedOn w:val="CommentTextChar1"/>
    <w:semiHidden/>
    <w:rsid w:val="00277903"/>
    <w:rPr>
      <w:rFonts w:ascii="Times New Roman" w:hAnsi="Times New Roman"/>
      <w:b/>
      <w:bCs/>
      <w:lang w:val="en-GB" w:eastAsia="en-US"/>
    </w:rPr>
  </w:style>
  <w:style w:type="character" w:customStyle="1" w:styleId="fontstyle01">
    <w:name w:val="fontstyle01"/>
    <w:basedOn w:val="DefaultParagraphFont"/>
    <w:rsid w:val="00277903"/>
    <w:rPr>
      <w:rFonts w:ascii="TimesNewRomanPS-BoldMT" w:hAnsi="TimesNewRomanPS-BoldMT" w:hint="default"/>
      <w:b/>
      <w:bCs/>
      <w:i w:val="0"/>
      <w:iCs w:val="0"/>
      <w:color w:val="000000"/>
      <w:sz w:val="20"/>
      <w:szCs w:val="20"/>
    </w:rPr>
  </w:style>
  <w:style w:type="character" w:customStyle="1" w:styleId="ArtrefBold">
    <w:name w:val="Art_ref + Bold"/>
    <w:basedOn w:val="Artref"/>
    <w:rsid w:val="00277903"/>
    <w:rPr>
      <w:rFonts w:cs="Times New Roman"/>
      <w:b/>
      <w:bCs/>
      <w:color w:val="auto"/>
    </w:rPr>
  </w:style>
  <w:style w:type="paragraph" w:styleId="BodyText">
    <w:name w:val="Body Text"/>
    <w:basedOn w:val="Normal"/>
    <w:link w:val="BodyTextChar"/>
    <w:qFormat/>
    <w:rsid w:val="00277903"/>
    <w:pPr>
      <w:widowControl w:val="0"/>
      <w:tabs>
        <w:tab w:val="clear" w:pos="1134"/>
        <w:tab w:val="clear" w:pos="1871"/>
        <w:tab w:val="clear" w:pos="2268"/>
      </w:tabs>
      <w:overflowPunct/>
      <w:autoSpaceDE/>
      <w:autoSpaceDN/>
      <w:adjustRightInd/>
      <w:spacing w:before="0"/>
      <w:textAlignment w:val="auto"/>
    </w:pPr>
    <w:rPr>
      <w:szCs w:val="24"/>
      <w:lang w:val="en-US" w:eastAsia="es-ES"/>
    </w:rPr>
  </w:style>
  <w:style w:type="character" w:customStyle="1" w:styleId="BodyTextChar">
    <w:name w:val="Body Text Char"/>
    <w:basedOn w:val="DefaultParagraphFont"/>
    <w:link w:val="BodyText"/>
    <w:rsid w:val="00277903"/>
    <w:rPr>
      <w:sz w:val="24"/>
      <w:szCs w:val="24"/>
      <w:lang w:eastAsia="es-ES"/>
    </w:rPr>
  </w:style>
  <w:style w:type="paragraph" w:customStyle="1" w:styleId="04Cuerpodetexto">
    <w:name w:val="04_Cuerpo de texto"/>
    <w:basedOn w:val="Normal"/>
    <w:link w:val="04CuerpodetextoCar"/>
    <w:qFormat/>
    <w:rsid w:val="00277903"/>
    <w:pPr>
      <w:tabs>
        <w:tab w:val="clear" w:pos="1134"/>
        <w:tab w:val="clear" w:pos="1871"/>
        <w:tab w:val="clear" w:pos="2268"/>
      </w:tabs>
      <w:overflowPunct/>
      <w:autoSpaceDE/>
      <w:autoSpaceDN/>
      <w:adjustRightInd/>
      <w:spacing w:before="0" w:after="120"/>
      <w:jc w:val="both"/>
      <w:textAlignment w:val="auto"/>
    </w:pPr>
    <w:rPr>
      <w:rFonts w:ascii="Arial" w:hAnsi="Arial" w:cs="Arial"/>
      <w:bCs/>
      <w:color w:val="004254"/>
      <w:kern w:val="32"/>
      <w:sz w:val="20"/>
      <w:szCs w:val="22"/>
      <w:lang w:val="es-ES" w:eastAsia="es-ES"/>
    </w:rPr>
  </w:style>
  <w:style w:type="character" w:customStyle="1" w:styleId="04CuerpodetextoCar">
    <w:name w:val="04_Cuerpo de texto Car"/>
    <w:basedOn w:val="DefaultParagraphFont"/>
    <w:link w:val="04Cuerpodetexto"/>
    <w:rsid w:val="00277903"/>
    <w:rPr>
      <w:rFonts w:ascii="Arial" w:hAnsi="Arial" w:cs="Arial"/>
      <w:bCs/>
      <w:color w:val="004254"/>
      <w:kern w:val="32"/>
      <w:szCs w:val="22"/>
      <w:lang w:val="es-ES" w:eastAsia="es-ES"/>
    </w:rPr>
  </w:style>
  <w:style w:type="table" w:customStyle="1" w:styleId="TableGrid1">
    <w:name w:val="Table Grid1"/>
    <w:basedOn w:val="TableNormal"/>
    <w:next w:val="TableGrid"/>
    <w:rsid w:val="00277903"/>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gkelc">
    <w:name w:val="hgkelc"/>
    <w:basedOn w:val="DefaultParagraphFont"/>
    <w:rsid w:val="00277903"/>
  </w:style>
  <w:style w:type="character" w:customStyle="1" w:styleId="Mentionnonrsolue1">
    <w:name w:val="Mention non résolue1"/>
    <w:basedOn w:val="DefaultParagraphFont"/>
    <w:uiPriority w:val="99"/>
    <w:semiHidden/>
    <w:unhideWhenUsed/>
    <w:rsid w:val="00277903"/>
    <w:rPr>
      <w:color w:val="605E5C"/>
      <w:shd w:val="clear" w:color="auto" w:fill="E1DFDD"/>
    </w:rPr>
  </w:style>
  <w:style w:type="character" w:styleId="PlaceholderText">
    <w:name w:val="Placeholder Text"/>
    <w:basedOn w:val="DefaultParagraphFont"/>
    <w:uiPriority w:val="99"/>
    <w:semiHidden/>
    <w:rsid w:val="00277903"/>
    <w:rPr>
      <w:color w:val="808080"/>
    </w:rPr>
  </w:style>
  <w:style w:type="character" w:customStyle="1" w:styleId="UnresolvedMention2">
    <w:name w:val="Unresolved Mention2"/>
    <w:basedOn w:val="DefaultParagraphFont"/>
    <w:uiPriority w:val="99"/>
    <w:semiHidden/>
    <w:unhideWhenUsed/>
    <w:rsid w:val="00277903"/>
    <w:rPr>
      <w:color w:val="605E5C"/>
      <w:shd w:val="clear" w:color="auto" w:fill="E1DFDD"/>
    </w:rPr>
  </w:style>
  <w:style w:type="character" w:customStyle="1" w:styleId="UnresolvedMention3">
    <w:name w:val="Unresolved Mention3"/>
    <w:basedOn w:val="DefaultParagraphFont"/>
    <w:uiPriority w:val="99"/>
    <w:semiHidden/>
    <w:unhideWhenUsed/>
    <w:rsid w:val="00277903"/>
    <w:rPr>
      <w:color w:val="605E5C"/>
      <w:shd w:val="clear" w:color="auto" w:fill="E1DFDD"/>
    </w:rPr>
  </w:style>
  <w:style w:type="character" w:styleId="UnresolvedMention">
    <w:name w:val="Unresolved Mention"/>
    <w:basedOn w:val="DefaultParagraphFont"/>
    <w:uiPriority w:val="99"/>
    <w:semiHidden/>
    <w:unhideWhenUsed/>
    <w:rsid w:val="000F4F73"/>
    <w:rPr>
      <w:color w:val="605E5C"/>
      <w:shd w:val="clear" w:color="auto" w:fill="E1DFDD"/>
    </w:rPr>
  </w:style>
  <w:style w:type="table" w:customStyle="1" w:styleId="TableGrid2">
    <w:name w:val="Table Grid2"/>
    <w:basedOn w:val="TableNormal"/>
    <w:next w:val="TableGrid"/>
    <w:rsid w:val="004D78DC"/>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Data">
    <w:name w:val="DocData"/>
    <w:basedOn w:val="Normal"/>
    <w:rsid w:val="007B23C0"/>
    <w:pPr>
      <w:framePr w:hSpace="180" w:wrap="around" w:hAnchor="margin" w:y="-687"/>
      <w:shd w:val="solid" w:color="FFFFFF" w:fill="FFFFFF"/>
      <w:spacing w:before="0" w:line="240" w:lineRule="atLeast"/>
    </w:pPr>
    <w:rPr>
      <w:rFonts w:ascii="Verdana" w:hAnsi="Verdana"/>
      <w:b/>
      <w:sz w:val="20"/>
      <w:lang w:eastAsia="zh-CN"/>
    </w:rPr>
  </w:style>
  <w:style w:type="character" w:customStyle="1" w:styleId="FigureNoChar1">
    <w:name w:val="Figure_No Char1"/>
    <w:rsid w:val="00371756"/>
    <w:rPr>
      <w:rFonts w:ascii="Times New Roman" w:hAnsi="Times New Roman"/>
      <w:caps/>
      <w:lang w:val="en-GB" w:eastAsia="en-US"/>
    </w:rPr>
  </w:style>
  <w:style w:type="character" w:customStyle="1" w:styleId="ListParagraphChar">
    <w:name w:val="List Paragraph Char"/>
    <w:link w:val="ListParagraph"/>
    <w:uiPriority w:val="34"/>
    <w:locked/>
    <w:rsid w:val="00371756"/>
    <w:rPr>
      <w:sz w:val="24"/>
      <w:lang w:val="en-GB"/>
    </w:rPr>
  </w:style>
  <w:style w:type="table" w:customStyle="1" w:styleId="Grilledutableau231">
    <w:name w:val="Grille du tableau231"/>
    <w:basedOn w:val="TableNormal"/>
    <w:next w:val="TableGrid"/>
    <w:rsid w:val="00371756"/>
    <w:rPr>
      <w:rFonts w:ascii="CG Times" w:eastAsiaTheme="minorEastAsia"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No0">
    <w:name w:val="Table_No Знак"/>
    <w:locked/>
    <w:rsid w:val="002D7A0B"/>
    <w:rPr>
      <w:sz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6063">
      <w:bodyDiv w:val="1"/>
      <w:marLeft w:val="0"/>
      <w:marRight w:val="0"/>
      <w:marTop w:val="0"/>
      <w:marBottom w:val="0"/>
      <w:divBdr>
        <w:top w:val="none" w:sz="0" w:space="0" w:color="auto"/>
        <w:left w:val="none" w:sz="0" w:space="0" w:color="auto"/>
        <w:bottom w:val="none" w:sz="0" w:space="0" w:color="auto"/>
        <w:right w:val="none" w:sz="0" w:space="0" w:color="auto"/>
      </w:divBdr>
    </w:div>
    <w:div w:id="56631548">
      <w:bodyDiv w:val="1"/>
      <w:marLeft w:val="0"/>
      <w:marRight w:val="0"/>
      <w:marTop w:val="0"/>
      <w:marBottom w:val="0"/>
      <w:divBdr>
        <w:top w:val="none" w:sz="0" w:space="0" w:color="auto"/>
        <w:left w:val="none" w:sz="0" w:space="0" w:color="auto"/>
        <w:bottom w:val="none" w:sz="0" w:space="0" w:color="auto"/>
        <w:right w:val="none" w:sz="0" w:space="0" w:color="auto"/>
      </w:divBdr>
    </w:div>
    <w:div w:id="65613909">
      <w:bodyDiv w:val="1"/>
      <w:marLeft w:val="0"/>
      <w:marRight w:val="0"/>
      <w:marTop w:val="0"/>
      <w:marBottom w:val="0"/>
      <w:divBdr>
        <w:top w:val="none" w:sz="0" w:space="0" w:color="auto"/>
        <w:left w:val="none" w:sz="0" w:space="0" w:color="auto"/>
        <w:bottom w:val="none" w:sz="0" w:space="0" w:color="auto"/>
        <w:right w:val="none" w:sz="0" w:space="0" w:color="auto"/>
      </w:divBdr>
    </w:div>
    <w:div w:id="99493334">
      <w:bodyDiv w:val="1"/>
      <w:marLeft w:val="0"/>
      <w:marRight w:val="0"/>
      <w:marTop w:val="0"/>
      <w:marBottom w:val="0"/>
      <w:divBdr>
        <w:top w:val="none" w:sz="0" w:space="0" w:color="auto"/>
        <w:left w:val="none" w:sz="0" w:space="0" w:color="auto"/>
        <w:bottom w:val="none" w:sz="0" w:space="0" w:color="auto"/>
        <w:right w:val="none" w:sz="0" w:space="0" w:color="auto"/>
      </w:divBdr>
    </w:div>
    <w:div w:id="101456472">
      <w:bodyDiv w:val="1"/>
      <w:marLeft w:val="0"/>
      <w:marRight w:val="0"/>
      <w:marTop w:val="0"/>
      <w:marBottom w:val="0"/>
      <w:divBdr>
        <w:top w:val="none" w:sz="0" w:space="0" w:color="auto"/>
        <w:left w:val="none" w:sz="0" w:space="0" w:color="auto"/>
        <w:bottom w:val="none" w:sz="0" w:space="0" w:color="auto"/>
        <w:right w:val="none" w:sz="0" w:space="0" w:color="auto"/>
      </w:divBdr>
      <w:divsChild>
        <w:div w:id="1989283107">
          <w:marLeft w:val="0"/>
          <w:marRight w:val="0"/>
          <w:marTop w:val="0"/>
          <w:marBottom w:val="0"/>
          <w:divBdr>
            <w:top w:val="none" w:sz="0" w:space="0" w:color="auto"/>
            <w:left w:val="none" w:sz="0" w:space="0" w:color="auto"/>
            <w:bottom w:val="none" w:sz="0" w:space="0" w:color="auto"/>
            <w:right w:val="none" w:sz="0" w:space="0" w:color="auto"/>
          </w:divBdr>
          <w:divsChild>
            <w:div w:id="1740518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91769">
      <w:bodyDiv w:val="1"/>
      <w:marLeft w:val="0"/>
      <w:marRight w:val="0"/>
      <w:marTop w:val="0"/>
      <w:marBottom w:val="0"/>
      <w:divBdr>
        <w:top w:val="none" w:sz="0" w:space="0" w:color="auto"/>
        <w:left w:val="none" w:sz="0" w:space="0" w:color="auto"/>
        <w:bottom w:val="none" w:sz="0" w:space="0" w:color="auto"/>
        <w:right w:val="none" w:sz="0" w:space="0" w:color="auto"/>
      </w:divBdr>
    </w:div>
    <w:div w:id="132915861">
      <w:bodyDiv w:val="1"/>
      <w:marLeft w:val="0"/>
      <w:marRight w:val="0"/>
      <w:marTop w:val="0"/>
      <w:marBottom w:val="0"/>
      <w:divBdr>
        <w:top w:val="none" w:sz="0" w:space="0" w:color="auto"/>
        <w:left w:val="none" w:sz="0" w:space="0" w:color="auto"/>
        <w:bottom w:val="none" w:sz="0" w:space="0" w:color="auto"/>
        <w:right w:val="none" w:sz="0" w:space="0" w:color="auto"/>
      </w:divBdr>
    </w:div>
    <w:div w:id="195241025">
      <w:bodyDiv w:val="1"/>
      <w:marLeft w:val="0"/>
      <w:marRight w:val="0"/>
      <w:marTop w:val="0"/>
      <w:marBottom w:val="0"/>
      <w:divBdr>
        <w:top w:val="none" w:sz="0" w:space="0" w:color="auto"/>
        <w:left w:val="none" w:sz="0" w:space="0" w:color="auto"/>
        <w:bottom w:val="none" w:sz="0" w:space="0" w:color="auto"/>
        <w:right w:val="none" w:sz="0" w:space="0" w:color="auto"/>
      </w:divBdr>
    </w:div>
    <w:div w:id="220792723">
      <w:bodyDiv w:val="1"/>
      <w:marLeft w:val="0"/>
      <w:marRight w:val="0"/>
      <w:marTop w:val="0"/>
      <w:marBottom w:val="0"/>
      <w:divBdr>
        <w:top w:val="none" w:sz="0" w:space="0" w:color="auto"/>
        <w:left w:val="none" w:sz="0" w:space="0" w:color="auto"/>
        <w:bottom w:val="none" w:sz="0" w:space="0" w:color="auto"/>
        <w:right w:val="none" w:sz="0" w:space="0" w:color="auto"/>
      </w:divBdr>
    </w:div>
    <w:div w:id="224536456">
      <w:bodyDiv w:val="1"/>
      <w:marLeft w:val="0"/>
      <w:marRight w:val="0"/>
      <w:marTop w:val="0"/>
      <w:marBottom w:val="0"/>
      <w:divBdr>
        <w:top w:val="none" w:sz="0" w:space="0" w:color="auto"/>
        <w:left w:val="none" w:sz="0" w:space="0" w:color="auto"/>
        <w:bottom w:val="none" w:sz="0" w:space="0" w:color="auto"/>
        <w:right w:val="none" w:sz="0" w:space="0" w:color="auto"/>
      </w:divBdr>
    </w:div>
    <w:div w:id="384522327">
      <w:bodyDiv w:val="1"/>
      <w:marLeft w:val="0"/>
      <w:marRight w:val="0"/>
      <w:marTop w:val="0"/>
      <w:marBottom w:val="0"/>
      <w:divBdr>
        <w:top w:val="none" w:sz="0" w:space="0" w:color="auto"/>
        <w:left w:val="none" w:sz="0" w:space="0" w:color="auto"/>
        <w:bottom w:val="none" w:sz="0" w:space="0" w:color="auto"/>
        <w:right w:val="none" w:sz="0" w:space="0" w:color="auto"/>
      </w:divBdr>
    </w:div>
    <w:div w:id="482551156">
      <w:bodyDiv w:val="1"/>
      <w:marLeft w:val="0"/>
      <w:marRight w:val="0"/>
      <w:marTop w:val="0"/>
      <w:marBottom w:val="0"/>
      <w:divBdr>
        <w:top w:val="none" w:sz="0" w:space="0" w:color="auto"/>
        <w:left w:val="none" w:sz="0" w:space="0" w:color="auto"/>
        <w:bottom w:val="none" w:sz="0" w:space="0" w:color="auto"/>
        <w:right w:val="none" w:sz="0" w:space="0" w:color="auto"/>
      </w:divBdr>
    </w:div>
    <w:div w:id="530218045">
      <w:bodyDiv w:val="1"/>
      <w:marLeft w:val="0"/>
      <w:marRight w:val="0"/>
      <w:marTop w:val="0"/>
      <w:marBottom w:val="0"/>
      <w:divBdr>
        <w:top w:val="none" w:sz="0" w:space="0" w:color="auto"/>
        <w:left w:val="none" w:sz="0" w:space="0" w:color="auto"/>
        <w:bottom w:val="none" w:sz="0" w:space="0" w:color="auto"/>
        <w:right w:val="none" w:sz="0" w:space="0" w:color="auto"/>
      </w:divBdr>
    </w:div>
    <w:div w:id="609313911">
      <w:bodyDiv w:val="1"/>
      <w:marLeft w:val="0"/>
      <w:marRight w:val="0"/>
      <w:marTop w:val="0"/>
      <w:marBottom w:val="0"/>
      <w:divBdr>
        <w:top w:val="none" w:sz="0" w:space="0" w:color="auto"/>
        <w:left w:val="none" w:sz="0" w:space="0" w:color="auto"/>
        <w:bottom w:val="none" w:sz="0" w:space="0" w:color="auto"/>
        <w:right w:val="none" w:sz="0" w:space="0" w:color="auto"/>
      </w:divBdr>
    </w:div>
    <w:div w:id="612590355">
      <w:bodyDiv w:val="1"/>
      <w:marLeft w:val="0"/>
      <w:marRight w:val="0"/>
      <w:marTop w:val="0"/>
      <w:marBottom w:val="0"/>
      <w:divBdr>
        <w:top w:val="none" w:sz="0" w:space="0" w:color="auto"/>
        <w:left w:val="none" w:sz="0" w:space="0" w:color="auto"/>
        <w:bottom w:val="none" w:sz="0" w:space="0" w:color="auto"/>
        <w:right w:val="none" w:sz="0" w:space="0" w:color="auto"/>
      </w:divBdr>
    </w:div>
    <w:div w:id="635187325">
      <w:bodyDiv w:val="1"/>
      <w:marLeft w:val="0"/>
      <w:marRight w:val="0"/>
      <w:marTop w:val="0"/>
      <w:marBottom w:val="0"/>
      <w:divBdr>
        <w:top w:val="none" w:sz="0" w:space="0" w:color="auto"/>
        <w:left w:val="none" w:sz="0" w:space="0" w:color="auto"/>
        <w:bottom w:val="none" w:sz="0" w:space="0" w:color="auto"/>
        <w:right w:val="none" w:sz="0" w:space="0" w:color="auto"/>
      </w:divBdr>
      <w:divsChild>
        <w:div w:id="2052534229">
          <w:marLeft w:val="0"/>
          <w:marRight w:val="0"/>
          <w:marTop w:val="0"/>
          <w:marBottom w:val="0"/>
          <w:divBdr>
            <w:top w:val="none" w:sz="0" w:space="0" w:color="auto"/>
            <w:left w:val="none" w:sz="0" w:space="0" w:color="auto"/>
            <w:bottom w:val="none" w:sz="0" w:space="0" w:color="auto"/>
            <w:right w:val="none" w:sz="0" w:space="0" w:color="auto"/>
          </w:divBdr>
          <w:divsChild>
            <w:div w:id="1255476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955399">
      <w:bodyDiv w:val="1"/>
      <w:marLeft w:val="0"/>
      <w:marRight w:val="0"/>
      <w:marTop w:val="0"/>
      <w:marBottom w:val="0"/>
      <w:divBdr>
        <w:top w:val="none" w:sz="0" w:space="0" w:color="auto"/>
        <w:left w:val="none" w:sz="0" w:space="0" w:color="auto"/>
        <w:bottom w:val="none" w:sz="0" w:space="0" w:color="auto"/>
        <w:right w:val="none" w:sz="0" w:space="0" w:color="auto"/>
      </w:divBdr>
    </w:div>
    <w:div w:id="751974576">
      <w:bodyDiv w:val="1"/>
      <w:marLeft w:val="0"/>
      <w:marRight w:val="0"/>
      <w:marTop w:val="0"/>
      <w:marBottom w:val="0"/>
      <w:divBdr>
        <w:top w:val="none" w:sz="0" w:space="0" w:color="auto"/>
        <w:left w:val="none" w:sz="0" w:space="0" w:color="auto"/>
        <w:bottom w:val="none" w:sz="0" w:space="0" w:color="auto"/>
        <w:right w:val="none" w:sz="0" w:space="0" w:color="auto"/>
      </w:divBdr>
    </w:div>
    <w:div w:id="848636084">
      <w:bodyDiv w:val="1"/>
      <w:marLeft w:val="0"/>
      <w:marRight w:val="0"/>
      <w:marTop w:val="0"/>
      <w:marBottom w:val="0"/>
      <w:divBdr>
        <w:top w:val="none" w:sz="0" w:space="0" w:color="auto"/>
        <w:left w:val="none" w:sz="0" w:space="0" w:color="auto"/>
        <w:bottom w:val="none" w:sz="0" w:space="0" w:color="auto"/>
        <w:right w:val="none" w:sz="0" w:space="0" w:color="auto"/>
      </w:divBdr>
    </w:div>
    <w:div w:id="941915002">
      <w:bodyDiv w:val="1"/>
      <w:marLeft w:val="0"/>
      <w:marRight w:val="0"/>
      <w:marTop w:val="0"/>
      <w:marBottom w:val="0"/>
      <w:divBdr>
        <w:top w:val="none" w:sz="0" w:space="0" w:color="auto"/>
        <w:left w:val="none" w:sz="0" w:space="0" w:color="auto"/>
        <w:bottom w:val="none" w:sz="0" w:space="0" w:color="auto"/>
        <w:right w:val="none" w:sz="0" w:space="0" w:color="auto"/>
      </w:divBdr>
    </w:div>
    <w:div w:id="951863183">
      <w:bodyDiv w:val="1"/>
      <w:marLeft w:val="0"/>
      <w:marRight w:val="0"/>
      <w:marTop w:val="0"/>
      <w:marBottom w:val="0"/>
      <w:divBdr>
        <w:top w:val="none" w:sz="0" w:space="0" w:color="auto"/>
        <w:left w:val="none" w:sz="0" w:space="0" w:color="auto"/>
        <w:bottom w:val="none" w:sz="0" w:space="0" w:color="auto"/>
        <w:right w:val="none" w:sz="0" w:space="0" w:color="auto"/>
      </w:divBdr>
    </w:div>
    <w:div w:id="967126735">
      <w:bodyDiv w:val="1"/>
      <w:marLeft w:val="0"/>
      <w:marRight w:val="0"/>
      <w:marTop w:val="0"/>
      <w:marBottom w:val="0"/>
      <w:divBdr>
        <w:top w:val="none" w:sz="0" w:space="0" w:color="auto"/>
        <w:left w:val="none" w:sz="0" w:space="0" w:color="auto"/>
        <w:bottom w:val="none" w:sz="0" w:space="0" w:color="auto"/>
        <w:right w:val="none" w:sz="0" w:space="0" w:color="auto"/>
      </w:divBdr>
    </w:div>
    <w:div w:id="1085804673">
      <w:bodyDiv w:val="1"/>
      <w:marLeft w:val="0"/>
      <w:marRight w:val="0"/>
      <w:marTop w:val="0"/>
      <w:marBottom w:val="0"/>
      <w:divBdr>
        <w:top w:val="none" w:sz="0" w:space="0" w:color="auto"/>
        <w:left w:val="none" w:sz="0" w:space="0" w:color="auto"/>
        <w:bottom w:val="none" w:sz="0" w:space="0" w:color="auto"/>
        <w:right w:val="none" w:sz="0" w:space="0" w:color="auto"/>
      </w:divBdr>
    </w:div>
    <w:div w:id="1213929812">
      <w:bodyDiv w:val="1"/>
      <w:marLeft w:val="0"/>
      <w:marRight w:val="0"/>
      <w:marTop w:val="0"/>
      <w:marBottom w:val="0"/>
      <w:divBdr>
        <w:top w:val="none" w:sz="0" w:space="0" w:color="auto"/>
        <w:left w:val="none" w:sz="0" w:space="0" w:color="auto"/>
        <w:bottom w:val="none" w:sz="0" w:space="0" w:color="auto"/>
        <w:right w:val="none" w:sz="0" w:space="0" w:color="auto"/>
      </w:divBdr>
      <w:divsChild>
        <w:div w:id="1826050639">
          <w:marLeft w:val="0"/>
          <w:marRight w:val="0"/>
          <w:marTop w:val="0"/>
          <w:marBottom w:val="0"/>
          <w:divBdr>
            <w:top w:val="none" w:sz="0" w:space="0" w:color="auto"/>
            <w:left w:val="none" w:sz="0" w:space="0" w:color="auto"/>
            <w:bottom w:val="none" w:sz="0" w:space="0" w:color="auto"/>
            <w:right w:val="none" w:sz="0" w:space="0" w:color="auto"/>
          </w:divBdr>
          <w:divsChild>
            <w:div w:id="1999379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088817">
      <w:bodyDiv w:val="1"/>
      <w:marLeft w:val="0"/>
      <w:marRight w:val="0"/>
      <w:marTop w:val="0"/>
      <w:marBottom w:val="0"/>
      <w:divBdr>
        <w:top w:val="none" w:sz="0" w:space="0" w:color="auto"/>
        <w:left w:val="none" w:sz="0" w:space="0" w:color="auto"/>
        <w:bottom w:val="none" w:sz="0" w:space="0" w:color="auto"/>
        <w:right w:val="none" w:sz="0" w:space="0" w:color="auto"/>
      </w:divBdr>
    </w:div>
    <w:div w:id="1322854138">
      <w:bodyDiv w:val="1"/>
      <w:marLeft w:val="0"/>
      <w:marRight w:val="0"/>
      <w:marTop w:val="0"/>
      <w:marBottom w:val="0"/>
      <w:divBdr>
        <w:top w:val="none" w:sz="0" w:space="0" w:color="auto"/>
        <w:left w:val="none" w:sz="0" w:space="0" w:color="auto"/>
        <w:bottom w:val="none" w:sz="0" w:space="0" w:color="auto"/>
        <w:right w:val="none" w:sz="0" w:space="0" w:color="auto"/>
      </w:divBdr>
    </w:div>
    <w:div w:id="1366129218">
      <w:bodyDiv w:val="1"/>
      <w:marLeft w:val="0"/>
      <w:marRight w:val="0"/>
      <w:marTop w:val="0"/>
      <w:marBottom w:val="0"/>
      <w:divBdr>
        <w:top w:val="none" w:sz="0" w:space="0" w:color="auto"/>
        <w:left w:val="none" w:sz="0" w:space="0" w:color="auto"/>
        <w:bottom w:val="none" w:sz="0" w:space="0" w:color="auto"/>
        <w:right w:val="none" w:sz="0" w:space="0" w:color="auto"/>
      </w:divBdr>
    </w:div>
    <w:div w:id="1577785935">
      <w:bodyDiv w:val="1"/>
      <w:marLeft w:val="0"/>
      <w:marRight w:val="0"/>
      <w:marTop w:val="0"/>
      <w:marBottom w:val="0"/>
      <w:divBdr>
        <w:top w:val="none" w:sz="0" w:space="0" w:color="auto"/>
        <w:left w:val="none" w:sz="0" w:space="0" w:color="auto"/>
        <w:bottom w:val="none" w:sz="0" w:space="0" w:color="auto"/>
        <w:right w:val="none" w:sz="0" w:space="0" w:color="auto"/>
      </w:divBdr>
    </w:div>
    <w:div w:id="1634867931">
      <w:bodyDiv w:val="1"/>
      <w:marLeft w:val="0"/>
      <w:marRight w:val="0"/>
      <w:marTop w:val="0"/>
      <w:marBottom w:val="0"/>
      <w:divBdr>
        <w:top w:val="none" w:sz="0" w:space="0" w:color="auto"/>
        <w:left w:val="none" w:sz="0" w:space="0" w:color="auto"/>
        <w:bottom w:val="none" w:sz="0" w:space="0" w:color="auto"/>
        <w:right w:val="none" w:sz="0" w:space="0" w:color="auto"/>
      </w:divBdr>
      <w:divsChild>
        <w:div w:id="192302445">
          <w:marLeft w:val="0"/>
          <w:marRight w:val="0"/>
          <w:marTop w:val="0"/>
          <w:marBottom w:val="0"/>
          <w:divBdr>
            <w:top w:val="none" w:sz="0" w:space="0" w:color="auto"/>
            <w:left w:val="none" w:sz="0" w:space="0" w:color="auto"/>
            <w:bottom w:val="none" w:sz="0" w:space="0" w:color="auto"/>
            <w:right w:val="none" w:sz="0" w:space="0" w:color="auto"/>
          </w:divBdr>
          <w:divsChild>
            <w:div w:id="79969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829451">
      <w:bodyDiv w:val="1"/>
      <w:marLeft w:val="0"/>
      <w:marRight w:val="0"/>
      <w:marTop w:val="0"/>
      <w:marBottom w:val="0"/>
      <w:divBdr>
        <w:top w:val="none" w:sz="0" w:space="0" w:color="auto"/>
        <w:left w:val="none" w:sz="0" w:space="0" w:color="auto"/>
        <w:bottom w:val="none" w:sz="0" w:space="0" w:color="auto"/>
        <w:right w:val="none" w:sz="0" w:space="0" w:color="auto"/>
      </w:divBdr>
    </w:div>
    <w:div w:id="1888712956">
      <w:bodyDiv w:val="1"/>
      <w:marLeft w:val="0"/>
      <w:marRight w:val="0"/>
      <w:marTop w:val="0"/>
      <w:marBottom w:val="0"/>
      <w:divBdr>
        <w:top w:val="none" w:sz="0" w:space="0" w:color="auto"/>
        <w:left w:val="none" w:sz="0" w:space="0" w:color="auto"/>
        <w:bottom w:val="none" w:sz="0" w:space="0" w:color="auto"/>
        <w:right w:val="none" w:sz="0" w:space="0" w:color="auto"/>
      </w:divBdr>
    </w:div>
    <w:div w:id="1909922786">
      <w:bodyDiv w:val="1"/>
      <w:marLeft w:val="0"/>
      <w:marRight w:val="0"/>
      <w:marTop w:val="0"/>
      <w:marBottom w:val="0"/>
      <w:divBdr>
        <w:top w:val="none" w:sz="0" w:space="0" w:color="auto"/>
        <w:left w:val="none" w:sz="0" w:space="0" w:color="auto"/>
        <w:bottom w:val="none" w:sz="0" w:space="0" w:color="auto"/>
        <w:right w:val="none" w:sz="0" w:space="0" w:color="auto"/>
      </w:divBdr>
    </w:div>
    <w:div w:id="1916889022">
      <w:bodyDiv w:val="1"/>
      <w:marLeft w:val="0"/>
      <w:marRight w:val="0"/>
      <w:marTop w:val="0"/>
      <w:marBottom w:val="0"/>
      <w:divBdr>
        <w:top w:val="none" w:sz="0" w:space="0" w:color="auto"/>
        <w:left w:val="none" w:sz="0" w:space="0" w:color="auto"/>
        <w:bottom w:val="none" w:sz="0" w:space="0" w:color="auto"/>
        <w:right w:val="none" w:sz="0" w:space="0" w:color="auto"/>
      </w:divBdr>
    </w:div>
    <w:div w:id="1943682965">
      <w:bodyDiv w:val="1"/>
      <w:marLeft w:val="0"/>
      <w:marRight w:val="0"/>
      <w:marTop w:val="0"/>
      <w:marBottom w:val="0"/>
      <w:divBdr>
        <w:top w:val="none" w:sz="0" w:space="0" w:color="auto"/>
        <w:left w:val="none" w:sz="0" w:space="0" w:color="auto"/>
        <w:bottom w:val="none" w:sz="0" w:space="0" w:color="auto"/>
        <w:right w:val="none" w:sz="0" w:space="0" w:color="auto"/>
      </w:divBdr>
    </w:div>
    <w:div w:id="1955283128">
      <w:bodyDiv w:val="1"/>
      <w:marLeft w:val="0"/>
      <w:marRight w:val="0"/>
      <w:marTop w:val="0"/>
      <w:marBottom w:val="0"/>
      <w:divBdr>
        <w:top w:val="none" w:sz="0" w:space="0" w:color="auto"/>
        <w:left w:val="none" w:sz="0" w:space="0" w:color="auto"/>
        <w:bottom w:val="none" w:sz="0" w:space="0" w:color="auto"/>
        <w:right w:val="none" w:sz="0" w:space="0" w:color="auto"/>
      </w:divBdr>
    </w:div>
    <w:div w:id="1979140513">
      <w:bodyDiv w:val="1"/>
      <w:marLeft w:val="0"/>
      <w:marRight w:val="0"/>
      <w:marTop w:val="0"/>
      <w:marBottom w:val="0"/>
      <w:divBdr>
        <w:top w:val="none" w:sz="0" w:space="0" w:color="auto"/>
        <w:left w:val="none" w:sz="0" w:space="0" w:color="auto"/>
        <w:bottom w:val="none" w:sz="0" w:space="0" w:color="auto"/>
        <w:right w:val="none" w:sz="0" w:space="0" w:color="auto"/>
      </w:divBdr>
    </w:div>
    <w:div w:id="1990790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image" Target="media/image8.emf"/><Relationship Id="rId26" Type="http://schemas.openxmlformats.org/officeDocument/2006/relationships/hyperlink" Target="https://www.itu.int/md/R23-WP5B-C-0147/en" TargetMode="External"/><Relationship Id="rId3" Type="http://schemas.openxmlformats.org/officeDocument/2006/relationships/customXml" Target="../customXml/item3.xml"/><Relationship Id="rId21" Type="http://schemas.openxmlformats.org/officeDocument/2006/relationships/image" Target="media/image11.emf"/><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image" Target="media/image15.emf"/><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png"/><Relationship Id="rId29" Type="http://schemas.openxmlformats.org/officeDocument/2006/relationships/hyperlink" Target="https://www.itu.int/pub/R-REP-M.2283-201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4.emf"/><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image" Target="media/image13.emf"/><Relationship Id="rId28" Type="http://schemas.openxmlformats.org/officeDocument/2006/relationships/hyperlink" Target="https://www.itu.int/rec/R-REC-M.2059/en"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9.e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image" Target="media/image12.emf"/><Relationship Id="rId27" Type="http://schemas.openxmlformats.org/officeDocument/2006/relationships/hyperlink" Target="https://www.itu.int/md/R23-WP5D-C-0257/en" TargetMode="External"/><Relationship Id="rId30" Type="http://schemas.openxmlformats.org/officeDocument/2006/relationships/hyperlink" Target="https://www.itu.int/rec/R-REC-M.2067/en" TargetMode="External"/><Relationship Id="rId35"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77a776c-8872-4f88-b3be-07b484cb982b">
      <Terms xmlns="http://schemas.microsoft.com/office/infopath/2007/PartnerControls"/>
    </lcf76f155ced4ddcb4097134ff3c332f>
    <TaxCatchAll xmlns="cd6f4b3e-6665-4cf4-b080-7abf1627542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356BA11C06EAB49B4836D790ECE27DB" ma:contentTypeVersion="16" ma:contentTypeDescription="Create a new document." ma:contentTypeScope="" ma:versionID="1c257b115423906200a0e05381ff15c9">
  <xsd:schema xmlns:xsd="http://www.w3.org/2001/XMLSchema" xmlns:xs="http://www.w3.org/2001/XMLSchema" xmlns:p="http://schemas.microsoft.com/office/2006/metadata/properties" xmlns:ns2="c77a776c-8872-4f88-b3be-07b484cb982b" xmlns:ns3="cd6f4b3e-6665-4cf4-b080-7abf16275423" targetNamespace="http://schemas.microsoft.com/office/2006/metadata/properties" ma:root="true" ma:fieldsID="72f706b9f08df585c8e548cb4b883226" ns2:_="" ns3:_="">
    <xsd:import namespace="c77a776c-8872-4f88-b3be-07b484cb982b"/>
    <xsd:import namespace="cd6f4b3e-6665-4cf4-b080-7abf1627542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7a776c-8872-4f88-b3be-07b484cb98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0393029-c997-42a1-98e0-ed9d6194708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d6f4b3e-6665-4cf4-b080-7abf1627542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2daa345-7969-46a5-928c-637e05d3cece}" ma:internalName="TaxCatchAll" ma:showField="CatchAllData" ma:web="cd6f4b3e-6665-4cf4-b080-7abf1627542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6115F7-0737-4D8B-A7D4-FFABBED5A1C0}">
  <ds:schemaRefs>
    <ds:schemaRef ds:uri="http://schemas.openxmlformats.org/officeDocument/2006/bibliography"/>
  </ds:schemaRefs>
</ds:datastoreItem>
</file>

<file path=customXml/itemProps2.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3.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 ds:uri="c77a776c-8872-4f88-b3be-07b484cb982b"/>
    <ds:schemaRef ds:uri="cd6f4b3e-6665-4cf4-b080-7abf16275423"/>
  </ds:schemaRefs>
</ds:datastoreItem>
</file>

<file path=customXml/itemProps4.xml><?xml version="1.0" encoding="utf-8"?>
<ds:datastoreItem xmlns:ds="http://schemas.openxmlformats.org/officeDocument/2006/customXml" ds:itemID="{20869DF5-01D1-40D3-8B91-72EF2E1C4C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7a776c-8872-4f88-b3be-07b484cb982b"/>
    <ds:schemaRef ds:uri="cd6f4b3e-6665-4cf4-b080-7abf162754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68178ef-2b90-40ee-86de-4595a529cba9}" enabled="1" method="Standard" siteId="{d6cff1bd-67dd-4ce8-945d-d07dc775672f}" removed="0"/>
</clbl:labelList>
</file>

<file path=docProps/app.xml><?xml version="1.0" encoding="utf-8"?>
<Properties xmlns="http://schemas.openxmlformats.org/officeDocument/2006/extended-properties" xmlns:vt="http://schemas.openxmlformats.org/officeDocument/2006/docPropsVTypes">
  <Template>Normal.dotm</Template>
  <TotalTime>276</TotalTime>
  <Pages>11</Pages>
  <Words>2490</Words>
  <Characters>14196</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16653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dc:creator>
  <cp:keywords>Update WD</cp:keywords>
  <dc:description/>
  <cp:lastModifiedBy>CTIA</cp:lastModifiedBy>
  <cp:revision>6</cp:revision>
  <cp:lastPrinted>2025-02-03T15:57:00Z</cp:lastPrinted>
  <dcterms:created xsi:type="dcterms:W3CDTF">2025-02-11T14:11:00Z</dcterms:created>
  <dcterms:modified xsi:type="dcterms:W3CDTF">2025-02-28T14:57:00Z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0x010100A356BA11C06EAB49B4836D790ECE27DB</vt:lpwstr>
  </property>
  <property fmtid="{D5CDD505-2E9C-101B-9397-08002B2CF9AE}" pid="3" name="TitusGUID">
    <vt:lpwstr>7a265184-0b03-4bdc-820f-908db35d87f5</vt:lpwstr>
  </property>
  <property fmtid="{D5CDD505-2E9C-101B-9397-08002B2CF9AE}" pid="4" name="ContainsCUI">
    <vt:lpwstr>No</vt:lpwstr>
  </property>
  <property fmtid="{D5CDD505-2E9C-101B-9397-08002B2CF9AE}" pid="5" name="MSIP_Label_e3a1bc8a-c77f-42fc-94c5-4575f811706d_Enabled">
    <vt:lpwstr>true</vt:lpwstr>
  </property>
  <property fmtid="{D5CDD505-2E9C-101B-9397-08002B2CF9AE}" pid="6" name="MSIP_Label_e3a1bc8a-c77f-42fc-94c5-4575f811706d_SetDate">
    <vt:lpwstr>2024-11-04T01:42:30Z</vt:lpwstr>
  </property>
  <property fmtid="{D5CDD505-2E9C-101B-9397-08002B2CF9AE}" pid="7" name="MSIP_Label_e3a1bc8a-c77f-42fc-94c5-4575f811706d_Method">
    <vt:lpwstr>Standard</vt:lpwstr>
  </property>
  <property fmtid="{D5CDD505-2E9C-101B-9397-08002B2CF9AE}" pid="8" name="MSIP_Label_e3a1bc8a-c77f-42fc-94c5-4575f811706d_Name">
    <vt:lpwstr>e3a1bc8a-c77f-42fc-94c5-4575f811706d</vt:lpwstr>
  </property>
  <property fmtid="{D5CDD505-2E9C-101B-9397-08002B2CF9AE}" pid="9" name="MSIP_Label_e3a1bc8a-c77f-42fc-94c5-4575f811706d_SiteId">
    <vt:lpwstr>fb7083da-754c-45a4-8b6b-a05941a3a3e9</vt:lpwstr>
  </property>
  <property fmtid="{D5CDD505-2E9C-101B-9397-08002B2CF9AE}" pid="10" name="MSIP_Label_e3a1bc8a-c77f-42fc-94c5-4575f811706d_ActionId">
    <vt:lpwstr>0bd1dd7b-4131-4d3d-abc0-0824cc8b84c2</vt:lpwstr>
  </property>
  <property fmtid="{D5CDD505-2E9C-101B-9397-08002B2CF9AE}" pid="11" name="MSIP_Label_e3a1bc8a-c77f-42fc-94c5-4575f811706d_ContentBits">
    <vt:lpwstr>0</vt:lpwstr>
  </property>
  <property fmtid="{D5CDD505-2E9C-101B-9397-08002B2CF9AE}" pid="12" name="MediaServiceImageTags">
    <vt:lpwstr/>
  </property>
</Properties>
</file>